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61F2F">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hyperlink r:id="rId11"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27027D" w:rsidRPr="00361645" w14:paraId="0130F0AD" w14:textId="77777777" w:rsidTr="0027027D">
        <w:trPr>
          <w:trHeight w:val="518"/>
        </w:trPr>
        <w:tc>
          <w:tcPr>
            <w:tcW w:w="2880" w:type="dxa"/>
            <w:gridSpan w:val="2"/>
            <w:shd w:val="clear" w:color="auto" w:fill="FFFFFF"/>
          </w:tcPr>
          <w:p w14:paraId="7B721430" w14:textId="7D478DED"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Date of Decision</w:t>
            </w:r>
          </w:p>
        </w:tc>
        <w:tc>
          <w:tcPr>
            <w:tcW w:w="7560" w:type="dxa"/>
            <w:gridSpan w:val="2"/>
            <w:vAlign w:val="center"/>
          </w:tcPr>
          <w:p w14:paraId="627D6FA5" w14:textId="56995EB5"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July</w:t>
            </w:r>
            <w:r w:rsidR="0027027D">
              <w:rPr>
                <w:rFonts w:ascii="Arial" w:eastAsia="Times New Roman" w:hAnsi="Arial" w:cs="Times New Roman"/>
                <w:kern w:val="0"/>
                <w:sz w:val="24"/>
                <w:szCs w:val="24"/>
                <w14:ligatures w14:val="none"/>
              </w:rPr>
              <w:t xml:space="preserve"> 1</w:t>
            </w:r>
            <w:r>
              <w:rPr>
                <w:rFonts w:ascii="Arial" w:eastAsia="Times New Roman" w:hAnsi="Arial" w:cs="Times New Roman"/>
                <w:kern w:val="0"/>
                <w:sz w:val="24"/>
                <w:szCs w:val="24"/>
                <w14:ligatures w14:val="none"/>
              </w:rPr>
              <w:t>6</w:t>
            </w:r>
            <w:r w:rsidR="0027027D" w:rsidRPr="0027027D">
              <w:rPr>
                <w:rFonts w:ascii="Arial" w:eastAsia="Times New Roman" w:hAnsi="Arial" w:cs="Times New Roman"/>
                <w:kern w:val="0"/>
                <w:sz w:val="24"/>
                <w:szCs w:val="24"/>
                <w14:ligatures w14:val="none"/>
              </w:rPr>
              <w:t>, 202</w:t>
            </w:r>
            <w:r w:rsidR="0027027D">
              <w:rPr>
                <w:rFonts w:ascii="Arial" w:eastAsia="Times New Roman" w:hAnsi="Arial" w:cs="Times New Roman"/>
                <w:kern w:val="0"/>
                <w:sz w:val="24"/>
                <w:szCs w:val="24"/>
                <w14:ligatures w14:val="none"/>
              </w:rPr>
              <w:t>5</w:t>
            </w:r>
          </w:p>
        </w:tc>
      </w:tr>
      <w:tr w:rsidR="0027027D" w:rsidRPr="00361645" w14:paraId="160428D4" w14:textId="77777777" w:rsidTr="0027027D">
        <w:trPr>
          <w:trHeight w:val="518"/>
        </w:trPr>
        <w:tc>
          <w:tcPr>
            <w:tcW w:w="2880" w:type="dxa"/>
            <w:gridSpan w:val="2"/>
            <w:shd w:val="clear" w:color="auto" w:fill="FFFFFF"/>
          </w:tcPr>
          <w:p w14:paraId="013A2DBF" w14:textId="00330332"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Action</w:t>
            </w:r>
          </w:p>
        </w:tc>
        <w:tc>
          <w:tcPr>
            <w:tcW w:w="7560" w:type="dxa"/>
            <w:gridSpan w:val="2"/>
            <w:vAlign w:val="center"/>
          </w:tcPr>
          <w:p w14:paraId="2FF99CE1" w14:textId="54D32A15"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Recommended Approval</w:t>
            </w:r>
          </w:p>
        </w:tc>
      </w:tr>
      <w:tr w:rsidR="0027027D" w:rsidRPr="00361645" w14:paraId="3806B068" w14:textId="77777777" w:rsidTr="0027027D">
        <w:trPr>
          <w:trHeight w:val="518"/>
        </w:trPr>
        <w:tc>
          <w:tcPr>
            <w:tcW w:w="2880" w:type="dxa"/>
            <w:gridSpan w:val="2"/>
            <w:shd w:val="clear" w:color="auto" w:fill="FFFFFF"/>
          </w:tcPr>
          <w:p w14:paraId="1051C3BC" w14:textId="7F89C74D"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 xml:space="preserve">Timeline </w:t>
            </w:r>
          </w:p>
        </w:tc>
        <w:tc>
          <w:tcPr>
            <w:tcW w:w="7560" w:type="dxa"/>
            <w:gridSpan w:val="2"/>
            <w:vAlign w:val="center"/>
          </w:tcPr>
          <w:p w14:paraId="2BCECFCD" w14:textId="63AFBEFF"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Normal</w:t>
            </w:r>
          </w:p>
        </w:tc>
      </w:tr>
      <w:tr w:rsidR="0027027D" w:rsidRPr="00361645" w14:paraId="396B345C" w14:textId="77777777" w:rsidTr="0027027D">
        <w:trPr>
          <w:trHeight w:val="518"/>
        </w:trPr>
        <w:tc>
          <w:tcPr>
            <w:tcW w:w="2880" w:type="dxa"/>
            <w:gridSpan w:val="2"/>
            <w:shd w:val="clear" w:color="auto" w:fill="FFFFFF"/>
          </w:tcPr>
          <w:p w14:paraId="674FF2FD" w14:textId="683F175F"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Proposed Effective Date</w:t>
            </w:r>
          </w:p>
        </w:tc>
        <w:tc>
          <w:tcPr>
            <w:tcW w:w="7560" w:type="dxa"/>
            <w:gridSpan w:val="2"/>
            <w:vAlign w:val="center"/>
          </w:tcPr>
          <w:p w14:paraId="0129BE03" w14:textId="57709670"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To be determined</w:t>
            </w:r>
          </w:p>
        </w:tc>
      </w:tr>
      <w:tr w:rsidR="0027027D" w:rsidRPr="00361645" w14:paraId="3A531530" w14:textId="77777777" w:rsidTr="0027027D">
        <w:trPr>
          <w:trHeight w:val="773"/>
        </w:trPr>
        <w:tc>
          <w:tcPr>
            <w:tcW w:w="2880" w:type="dxa"/>
            <w:gridSpan w:val="2"/>
            <w:tcBorders>
              <w:top w:val="single" w:sz="4" w:space="0" w:color="auto"/>
              <w:bottom w:val="single" w:sz="4" w:space="0" w:color="auto"/>
            </w:tcBorders>
            <w:shd w:val="clear" w:color="auto" w:fill="FFFFFF"/>
          </w:tcPr>
          <w:p w14:paraId="2FC208E7" w14:textId="0F19BE6B"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Priority and Rank Assigned</w:t>
            </w:r>
          </w:p>
        </w:tc>
        <w:tc>
          <w:tcPr>
            <w:tcW w:w="7560" w:type="dxa"/>
            <w:gridSpan w:val="2"/>
            <w:tcBorders>
              <w:top w:val="single" w:sz="4" w:space="0" w:color="auto"/>
            </w:tcBorders>
            <w:vAlign w:val="center"/>
          </w:tcPr>
          <w:p w14:paraId="41DC4515" w14:textId="59FC7ED3"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To be determined</w:t>
            </w:r>
          </w:p>
        </w:tc>
      </w:tr>
      <w:tr w:rsidR="00361645" w:rsidRPr="00361645" w14:paraId="3D130BF3" w14:textId="77777777" w:rsidTr="00D61F2F">
        <w:trPr>
          <w:trHeight w:val="773"/>
        </w:trPr>
        <w:tc>
          <w:tcPr>
            <w:tcW w:w="2880" w:type="dxa"/>
            <w:gridSpan w:val="2"/>
            <w:tcBorders>
              <w:top w:val="single" w:sz="4" w:space="0" w:color="auto"/>
              <w:bottom w:val="single" w:sz="4" w:space="0" w:color="auto"/>
            </w:tcBorders>
            <w:shd w:val="clear" w:color="auto" w:fill="FFFFFF"/>
            <w:vAlign w:val="center"/>
          </w:tcPr>
          <w:p w14:paraId="2060B51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 xml:space="preserve">Nodal Protocol Sections Requiring Revision </w:t>
            </w:r>
          </w:p>
        </w:tc>
        <w:tc>
          <w:tcPr>
            <w:tcW w:w="7560" w:type="dxa"/>
            <w:gridSpan w:val="2"/>
            <w:tcBorders>
              <w:top w:val="single" w:sz="4" w:space="0" w:color="auto"/>
            </w:tcBorders>
            <w:vAlign w:val="center"/>
          </w:tcPr>
          <w:p w14:paraId="615A0AB7" w14:textId="77777777" w:rsidR="00361645" w:rsidRPr="00361645" w:rsidRDefault="00361645" w:rsidP="004C1A34">
            <w:pPr>
              <w:spacing w:before="120"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2.1, Definitions</w:t>
            </w:r>
          </w:p>
          <w:p w14:paraId="565A08EA"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2.2, Acronyms and Abbreviations</w:t>
            </w:r>
          </w:p>
          <w:p w14:paraId="31B11D68" w14:textId="77777777" w:rsid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3.2.5.1, Unregistered Distributed Generation Reporting Requirements for </w:t>
            </w:r>
            <w:proofErr w:type="gramStart"/>
            <w:r w:rsidRPr="00361645">
              <w:rPr>
                <w:rFonts w:ascii="Arial" w:eastAsia="Times New Roman" w:hAnsi="Arial" w:cs="Times New Roman"/>
                <w:kern w:val="0"/>
                <w:sz w:val="24"/>
                <w:szCs w:val="24"/>
                <w14:ligatures w14:val="none"/>
              </w:rPr>
              <w:t>Non Opt-In</w:t>
            </w:r>
            <w:proofErr w:type="gramEnd"/>
            <w:r w:rsidRPr="00361645">
              <w:rPr>
                <w:rFonts w:ascii="Arial" w:eastAsia="Times New Roman" w:hAnsi="Arial" w:cs="Times New Roman"/>
                <w:kern w:val="0"/>
                <w:sz w:val="24"/>
                <w:szCs w:val="24"/>
                <w14:ligatures w14:val="none"/>
              </w:rPr>
              <w:t xml:space="preserve"> Entities</w:t>
            </w:r>
          </w:p>
          <w:p w14:paraId="14ECB7DE" w14:textId="219D19F4" w:rsidR="009322AD" w:rsidRPr="00361645" w:rsidRDefault="009322AD"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3.2.5.2, </w:t>
            </w:r>
            <w:r w:rsidRPr="009322AD">
              <w:rPr>
                <w:rFonts w:ascii="Arial" w:eastAsia="Times New Roman" w:hAnsi="Arial" w:cs="Times New Roman"/>
                <w:kern w:val="0"/>
                <w:sz w:val="24"/>
                <w:szCs w:val="24"/>
                <w14:ligatures w14:val="none"/>
              </w:rPr>
              <w:t>Unregistered Distributed Generation Reporting Requirements for Competitive Areas</w:t>
            </w:r>
            <w:r>
              <w:rPr>
                <w:rFonts w:ascii="Arial" w:eastAsia="Times New Roman" w:hAnsi="Arial" w:cs="Times New Roman"/>
                <w:kern w:val="0"/>
                <w:sz w:val="24"/>
                <w:szCs w:val="24"/>
                <w14:ligatures w14:val="none"/>
              </w:rPr>
              <w:t xml:space="preserve"> (delete)</w:t>
            </w:r>
          </w:p>
          <w:p w14:paraId="5639DB8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3.2.5.3, Unregistered Distributed Generation Reporting Requirements for ERCOT</w:t>
            </w:r>
          </w:p>
          <w:p w14:paraId="21EB5F9D" w14:textId="757F32A4"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10.2.2, TSP and DSP Metered Entities</w:t>
            </w:r>
          </w:p>
          <w:p w14:paraId="5DBFC2D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11.4.4.2, Load Reduction for Excess </w:t>
            </w:r>
            <w:proofErr w:type="spellStart"/>
            <w:r w:rsidRPr="00361645">
              <w:rPr>
                <w:rFonts w:ascii="Arial" w:eastAsia="Times New Roman" w:hAnsi="Arial" w:cs="Times New Roman"/>
                <w:kern w:val="0"/>
                <w:sz w:val="24"/>
                <w:szCs w:val="24"/>
                <w14:ligatures w14:val="none"/>
              </w:rPr>
              <w:t>PhotoVoltaic</w:t>
            </w:r>
            <w:proofErr w:type="spellEnd"/>
            <w:r w:rsidRPr="00361645">
              <w:rPr>
                <w:rFonts w:ascii="Arial" w:eastAsia="Times New Roman" w:hAnsi="Arial" w:cs="Times New Roman"/>
                <w:kern w:val="0"/>
                <w:sz w:val="24"/>
                <w:szCs w:val="24"/>
                <w14:ligatures w14:val="none"/>
              </w:rPr>
              <w:t xml:space="preserve"> and Wind Distributed Renewable</w:t>
            </w:r>
          </w:p>
          <w:p w14:paraId="20A2331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11.4.4.3, Load Reduction for Excess from Other Distributed Generation</w:t>
            </w:r>
          </w:p>
          <w:p w14:paraId="098E6DF8"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16.5, Registration of a Resource Entity</w:t>
            </w:r>
          </w:p>
          <w:p w14:paraId="311A5B6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 Methodology</w:t>
            </w:r>
          </w:p>
          <w:p w14:paraId="5B310E00"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18.2.2.1, Load Profiles for Non-Interval Metered Loads Without Distributed Generation</w:t>
            </w:r>
          </w:p>
          <w:p w14:paraId="1E65A90D" w14:textId="0B19270E" w:rsidR="00361645" w:rsidRPr="00361645" w:rsidRDefault="00361645" w:rsidP="004C1A34">
            <w:pPr>
              <w:spacing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18.2.2.2, Load Profiles for Non-Interval Metered Loads With Distributed Generation</w:t>
            </w:r>
          </w:p>
        </w:tc>
      </w:tr>
      <w:tr w:rsidR="00361645" w:rsidRPr="00361645" w14:paraId="308A6207" w14:textId="77777777" w:rsidTr="00D61F2F">
        <w:trPr>
          <w:trHeight w:val="518"/>
        </w:trPr>
        <w:tc>
          <w:tcPr>
            <w:tcW w:w="2880" w:type="dxa"/>
            <w:gridSpan w:val="2"/>
            <w:tcBorders>
              <w:bottom w:val="single" w:sz="4" w:space="0" w:color="auto"/>
            </w:tcBorders>
            <w:shd w:val="clear" w:color="auto" w:fill="FFFFFF"/>
            <w:vAlign w:val="center"/>
          </w:tcPr>
          <w:p w14:paraId="1EBE33E9" w14:textId="77777777" w:rsidR="00361645" w:rsidRPr="00361645" w:rsidRDefault="00361645" w:rsidP="00803CA7">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Related Documents Requiring Revision/Related Revision Requests</w:t>
            </w:r>
          </w:p>
        </w:tc>
        <w:tc>
          <w:tcPr>
            <w:tcW w:w="7560" w:type="dxa"/>
            <w:gridSpan w:val="2"/>
            <w:tcBorders>
              <w:bottom w:val="single" w:sz="4" w:space="0" w:color="auto"/>
            </w:tcBorders>
            <w:vAlign w:val="center"/>
          </w:tcPr>
          <w:p w14:paraId="28506DA0" w14:textId="57323C2E" w:rsidR="00361645" w:rsidRPr="00361645" w:rsidRDefault="00AA53A5" w:rsidP="00803CA7">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None</w:t>
            </w:r>
          </w:p>
        </w:tc>
      </w:tr>
      <w:tr w:rsidR="00361645" w:rsidRPr="00361645" w14:paraId="32C20AD1" w14:textId="77777777" w:rsidTr="00D61F2F">
        <w:trPr>
          <w:trHeight w:val="518"/>
        </w:trPr>
        <w:tc>
          <w:tcPr>
            <w:tcW w:w="2880" w:type="dxa"/>
            <w:gridSpan w:val="2"/>
            <w:tcBorders>
              <w:bottom w:val="single" w:sz="4" w:space="0" w:color="auto"/>
            </w:tcBorders>
            <w:shd w:val="clear" w:color="auto" w:fill="FFFFFF"/>
            <w:vAlign w:val="center"/>
          </w:tcPr>
          <w:p w14:paraId="47DF7B49"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Revision Description</w:t>
            </w:r>
          </w:p>
        </w:tc>
        <w:tc>
          <w:tcPr>
            <w:tcW w:w="7560" w:type="dxa"/>
            <w:gridSpan w:val="2"/>
            <w:tcBorders>
              <w:bottom w:val="single" w:sz="4" w:space="0" w:color="auto"/>
            </w:tcBorders>
            <w:vAlign w:val="center"/>
          </w:tcPr>
          <w:p w14:paraId="733E2944" w14:textId="449E7117" w:rsidR="00361645" w:rsidRPr="00AD51E1" w:rsidRDefault="006048A1" w:rsidP="00AD51E1">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This</w:t>
            </w:r>
            <w:r w:rsidR="00CD7758">
              <w:rPr>
                <w:rFonts w:ascii="Arial" w:eastAsia="Times New Roman" w:hAnsi="Arial" w:cs="Times New Roman"/>
                <w:kern w:val="0"/>
                <w:sz w:val="24"/>
                <w:szCs w:val="24"/>
                <w14:ligatures w14:val="none"/>
              </w:rPr>
              <w:t xml:space="preserve"> Nodal Protocol Provision (NPRR)</w:t>
            </w:r>
            <w:r>
              <w:rPr>
                <w:rFonts w:ascii="Arial" w:eastAsia="Times New Roman" w:hAnsi="Arial" w:cs="Times New Roman"/>
                <w:kern w:val="0"/>
                <w:sz w:val="24"/>
                <w:szCs w:val="24"/>
                <w14:ligatures w14:val="none"/>
              </w:rPr>
              <w:t xml:space="preserve"> implement</w:t>
            </w:r>
            <w:r w:rsidR="004C1A34">
              <w:rPr>
                <w:rFonts w:ascii="Arial" w:eastAsia="Times New Roman" w:hAnsi="Arial" w:cs="Times New Roman"/>
                <w:kern w:val="0"/>
                <w:sz w:val="24"/>
                <w:szCs w:val="24"/>
                <w14:ligatures w14:val="none"/>
              </w:rPr>
              <w:t>s</w:t>
            </w:r>
            <w:r>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procedures </w:t>
            </w:r>
            <w:r w:rsidR="00D63FBE">
              <w:rPr>
                <w:rFonts w:ascii="Arial" w:eastAsia="Times New Roman" w:hAnsi="Arial" w:cs="Times New Roman"/>
                <w:kern w:val="0"/>
                <w:sz w:val="24"/>
                <w:szCs w:val="24"/>
                <w14:ligatures w14:val="none"/>
              </w:rPr>
              <w:t xml:space="preserve">for </w:t>
            </w:r>
            <w:r w:rsidR="004C1A34">
              <w:rPr>
                <w:rFonts w:ascii="Arial" w:eastAsia="Times New Roman" w:hAnsi="Arial" w:cs="Times New Roman"/>
                <w:kern w:val="0"/>
                <w:sz w:val="24"/>
                <w:szCs w:val="24"/>
                <w14:ligatures w14:val="none"/>
              </w:rPr>
              <w:t>Distributed Generation (</w:t>
            </w:r>
            <w:r w:rsidR="00D63FBE">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D63FBE">
              <w:rPr>
                <w:rFonts w:ascii="Arial" w:eastAsia="Times New Roman" w:hAnsi="Arial" w:cs="Times New Roman"/>
                <w:kern w:val="0"/>
                <w:sz w:val="24"/>
                <w:szCs w:val="24"/>
                <w14:ligatures w14:val="none"/>
              </w:rPr>
              <w:t xml:space="preserve"> reporting provided in House Bill 3390 (HB 3390)</w:t>
            </w:r>
            <w:r>
              <w:rPr>
                <w:rFonts w:ascii="Arial" w:eastAsia="Times New Roman" w:hAnsi="Arial" w:cs="Times New Roman"/>
                <w:kern w:val="0"/>
                <w:sz w:val="24"/>
                <w:szCs w:val="24"/>
                <w14:ligatures w14:val="none"/>
              </w:rPr>
              <w:t xml:space="preserve">. </w:t>
            </w:r>
            <w:r w:rsidR="00B56991">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kern w:val="0"/>
                <w:sz w:val="24"/>
                <w:szCs w:val="24"/>
                <w14:ligatures w14:val="none"/>
              </w:rPr>
              <w:t>Specifically, this NPRR</w:t>
            </w:r>
            <w:r w:rsidR="00AD51E1">
              <w:rPr>
                <w:rFonts w:ascii="Arial" w:eastAsia="Times New Roman" w:hAnsi="Arial" w:cs="Times New Roman"/>
                <w:kern w:val="0"/>
                <w:sz w:val="24"/>
                <w:szCs w:val="24"/>
                <w14:ligatures w14:val="none"/>
              </w:rPr>
              <w:t xml:space="preserve"> clarifies the definition of “Distributed Generat</w:t>
            </w:r>
            <w:r w:rsidR="00BB5BDB">
              <w:rPr>
                <w:rFonts w:ascii="Arial" w:eastAsia="Times New Roman" w:hAnsi="Arial" w:cs="Times New Roman"/>
                <w:kern w:val="0"/>
                <w:sz w:val="24"/>
                <w:szCs w:val="24"/>
                <w14:ligatures w14:val="none"/>
              </w:rPr>
              <w:t>ion</w:t>
            </w:r>
            <w:r w:rsidR="00AD51E1">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BB5BDB">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and defines a new term, </w:t>
            </w:r>
            <w:r w:rsidR="00BB5BDB">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Unregistered </w:t>
            </w:r>
            <w:r w:rsidR="00ED2FB2">
              <w:rPr>
                <w:rFonts w:ascii="Arial" w:eastAsia="Times New Roman" w:hAnsi="Arial" w:cs="Times New Roman"/>
                <w:kern w:val="0"/>
                <w:sz w:val="24"/>
                <w:szCs w:val="24"/>
                <w14:ligatures w14:val="none"/>
              </w:rPr>
              <w:t>Distribut</w:t>
            </w:r>
            <w:r w:rsidR="00803CA7">
              <w:rPr>
                <w:rFonts w:ascii="Arial" w:eastAsia="Times New Roman" w:hAnsi="Arial" w:cs="Times New Roman"/>
                <w:kern w:val="0"/>
                <w:sz w:val="24"/>
                <w:szCs w:val="24"/>
                <w14:ligatures w14:val="none"/>
              </w:rPr>
              <w:t>ed</w:t>
            </w:r>
            <w:r w:rsidR="00ED2FB2">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Generators</w:t>
            </w:r>
            <w:r w:rsidR="00BB5BDB">
              <w:rPr>
                <w:rFonts w:ascii="Arial" w:eastAsia="Times New Roman" w:hAnsi="Arial" w:cs="Times New Roman"/>
                <w:kern w:val="0"/>
                <w:sz w:val="24"/>
                <w:szCs w:val="24"/>
                <w14:ligatures w14:val="none"/>
              </w:rPr>
              <w:t xml:space="preserve"> (UDG).</w:t>
            </w:r>
            <w:r w:rsidR="004C1A34">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to ERCOT and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w:t>
            </w:r>
            <w:r w:rsidR="00AD51E1">
              <w:rPr>
                <w:rFonts w:ascii="Arial" w:eastAsia="Times New Roman" w:hAnsi="Arial" w:cs="Times New Roman"/>
                <w:kern w:val="0"/>
                <w:sz w:val="24"/>
                <w:szCs w:val="24"/>
                <w14:ligatures w14:val="none"/>
              </w:rPr>
              <w:lastRenderedPageBreak/>
              <w:t xml:space="preserve">requirements from ERCOT.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Lastly, this NPRR reconciles references to DG</w:t>
            </w:r>
            <w:r w:rsidR="00BB5BDB">
              <w:rPr>
                <w:rFonts w:ascii="Arial" w:eastAsia="Times New Roman" w:hAnsi="Arial" w:cs="Times New Roman"/>
                <w:kern w:val="0"/>
                <w:sz w:val="24"/>
                <w:szCs w:val="24"/>
                <w14:ligatures w14:val="none"/>
              </w:rPr>
              <w:t xml:space="preserve"> to UDG where the term UDG is now appropriate.</w:t>
            </w:r>
          </w:p>
        </w:tc>
      </w:tr>
      <w:tr w:rsidR="00361645" w:rsidRPr="00361645" w14:paraId="3CF5D68F" w14:textId="77777777" w:rsidTr="00D61F2F">
        <w:trPr>
          <w:trHeight w:val="518"/>
        </w:trPr>
        <w:tc>
          <w:tcPr>
            <w:tcW w:w="2880" w:type="dxa"/>
            <w:gridSpan w:val="2"/>
            <w:shd w:val="clear" w:color="auto" w:fill="FFFFFF"/>
            <w:vAlign w:val="center"/>
          </w:tcPr>
          <w:p w14:paraId="5925CA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lastRenderedPageBreak/>
              <w:t>Reason for Revision</w:t>
            </w:r>
          </w:p>
        </w:tc>
        <w:tc>
          <w:tcPr>
            <w:tcW w:w="7560" w:type="dxa"/>
            <w:gridSpan w:val="2"/>
            <w:vAlign w:val="center"/>
          </w:tcPr>
          <w:p w14:paraId="19C9B016" w14:textId="74617BA1" w:rsidR="00361645" w:rsidRPr="00361645" w:rsidRDefault="00D93626"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09D9C4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hyperlink r:id="rId13" w:history="1">
              <w:r w:rsidR="00361645" w:rsidRPr="00361645">
                <w:rPr>
                  <w:rFonts w:ascii="Arial" w:eastAsia="Times New Roman" w:hAnsi="Arial" w:cs="Arial"/>
                  <w:color w:val="0000FF"/>
                  <w:kern w:val="0"/>
                  <w:sz w:val="24"/>
                  <w:szCs w:val="24"/>
                  <w:u w:val="single"/>
                  <w14:ligatures w14:val="none"/>
                </w:rPr>
                <w:t>Strategic Plan</w:t>
              </w:r>
            </w:hyperlink>
            <w:r w:rsidR="00361645" w:rsidRPr="00361645">
              <w:rPr>
                <w:rFonts w:ascii="Arial" w:eastAsia="Times New Roman" w:hAnsi="Arial" w:cs="Arial"/>
                <w:color w:val="000000"/>
                <w:kern w:val="0"/>
                <w:sz w:val="24"/>
                <w:szCs w:val="24"/>
                <w14:ligatures w14:val="none"/>
              </w:rPr>
              <w:t xml:space="preserve"> Objective 1 – Be an industry leader for grid reliability and resilience</w:t>
            </w:r>
          </w:p>
          <w:p w14:paraId="6974F503" w14:textId="4F0E25F1" w:rsidR="00361645" w:rsidRPr="00361645" w:rsidRDefault="00D93626"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025640F9">
                <v:shape id="_x0000_i1026"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hyperlink r:id="rId14" w:history="1">
              <w:r w:rsidR="00361645" w:rsidRPr="00361645">
                <w:rPr>
                  <w:rFonts w:ascii="Arial" w:eastAsia="Times New Roman" w:hAnsi="Arial" w:cs="Arial"/>
                  <w:color w:val="0000FF"/>
                  <w:kern w:val="0"/>
                  <w:sz w:val="24"/>
                  <w:szCs w:val="24"/>
                  <w:u w:val="single"/>
                  <w14:ligatures w14:val="none"/>
                </w:rPr>
                <w:t>Strategic Plan</w:t>
              </w:r>
            </w:hyperlink>
            <w:r w:rsidR="00361645" w:rsidRPr="00361645">
              <w:rPr>
                <w:rFonts w:ascii="Arial" w:eastAsia="Times New Roman" w:hAnsi="Arial" w:cs="Arial"/>
                <w:color w:val="000000"/>
                <w:kern w:val="0"/>
                <w:sz w:val="24"/>
                <w:szCs w:val="24"/>
                <w14:ligatures w14:val="none"/>
              </w:rPr>
              <w:t xml:space="preserve"> Objective 2 - Enhance the ERCOT region’s economic competitiveness with respect to trends in wholesale power rates and retail electricity prices to consumers</w:t>
            </w:r>
          </w:p>
          <w:p w14:paraId="46E856B2" w14:textId="1FB96B81" w:rsidR="00361645" w:rsidRPr="00361645" w:rsidRDefault="00D93626" w:rsidP="00361645">
            <w:pPr>
              <w:spacing w:before="120" w:after="0" w:line="240" w:lineRule="auto"/>
              <w:ind w:left="432" w:hanging="432"/>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42074B93">
                <v:shape id="_x0000_i1027"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hyperlink r:id="rId15" w:history="1">
              <w:r w:rsidR="00361645" w:rsidRPr="00361645">
                <w:rPr>
                  <w:rFonts w:ascii="Arial" w:eastAsia="Times New Roman" w:hAnsi="Arial" w:cs="Arial"/>
                  <w:color w:val="0000FF"/>
                  <w:kern w:val="0"/>
                  <w:sz w:val="24"/>
                  <w:szCs w:val="24"/>
                  <w:u w:val="single"/>
                  <w14:ligatures w14:val="none"/>
                </w:rPr>
                <w:t>Strategic Plan</w:t>
              </w:r>
            </w:hyperlink>
            <w:r w:rsidR="00361645" w:rsidRPr="00361645">
              <w:rPr>
                <w:rFonts w:ascii="Arial" w:eastAsia="Times New Roman" w:hAnsi="Arial" w:cs="Arial"/>
                <w:color w:val="000000"/>
                <w:kern w:val="0"/>
                <w:sz w:val="24"/>
                <w:szCs w:val="24"/>
                <w14:ligatures w14:val="none"/>
              </w:rPr>
              <w:t xml:space="preserve"> Objective 3 - Advance ERCOT, Inc. as an independent leading industry expert and an </w:t>
            </w:r>
            <w:proofErr w:type="gramStart"/>
            <w:r w:rsidR="00361645" w:rsidRPr="00361645">
              <w:rPr>
                <w:rFonts w:ascii="Arial" w:eastAsia="Times New Roman" w:hAnsi="Arial" w:cs="Arial"/>
                <w:color w:val="000000"/>
                <w:kern w:val="0"/>
                <w:sz w:val="24"/>
                <w:szCs w:val="24"/>
                <w14:ligatures w14:val="none"/>
              </w:rPr>
              <w:t>employer</w:t>
            </w:r>
            <w:proofErr w:type="gramEnd"/>
            <w:r w:rsidR="00361645" w:rsidRPr="00361645">
              <w:rPr>
                <w:rFonts w:ascii="Arial" w:eastAsia="Times New Roman" w:hAnsi="Arial" w:cs="Arial"/>
                <w:color w:val="000000"/>
                <w:kern w:val="0"/>
                <w:sz w:val="24"/>
                <w:szCs w:val="24"/>
                <w14:ligatures w14:val="none"/>
              </w:rPr>
              <w:t xml:space="preserve"> of choice by fostering innovation, investing in our people, and emphasizing the importance of our mission</w:t>
            </w:r>
          </w:p>
          <w:p w14:paraId="5A52C600" w14:textId="2D6E00DC" w:rsidR="00361645" w:rsidRPr="00361645" w:rsidRDefault="00D93626" w:rsidP="00361645">
            <w:pPr>
              <w:spacing w:before="120" w:after="0" w:line="240" w:lineRule="auto"/>
              <w:rPr>
                <w:rFonts w:ascii="Arial" w:eastAsia="Times New Roman" w:hAnsi="Arial" w:cs="Times New Roman"/>
                <w:iCs/>
                <w:kern w:val="24"/>
                <w:sz w:val="24"/>
                <w:szCs w:val="24"/>
                <w14:ligatures w14:val="none"/>
              </w:rPr>
            </w:pPr>
            <w:r>
              <w:rPr>
                <w:rFonts w:ascii="Arial" w:eastAsia="Times New Roman" w:hAnsi="Arial" w:cs="Times New Roman"/>
                <w:kern w:val="0"/>
                <w14:ligatures w14:val="none"/>
              </w:rPr>
              <w:pict w14:anchorId="2CEB2C4F">
                <v:shape id="_x0000_i1028"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iCs/>
                <w:kern w:val="24"/>
                <w:sz w:val="24"/>
                <w:szCs w:val="24"/>
                <w14:ligatures w14:val="none"/>
              </w:rPr>
              <w:t>General system and/or process improvement(s)</w:t>
            </w:r>
          </w:p>
          <w:p w14:paraId="3482D7F3" w14:textId="4FF26D7F" w:rsidR="00361645" w:rsidRPr="00361645" w:rsidRDefault="00D93626" w:rsidP="00361645">
            <w:pPr>
              <w:spacing w:before="120" w:after="0" w:line="240" w:lineRule="auto"/>
              <w:rPr>
                <w:rFonts w:ascii="Arial" w:eastAsia="Times New Roman" w:hAnsi="Arial" w:cs="Times New Roman"/>
                <w:iCs/>
                <w:kern w:val="24"/>
                <w:sz w:val="24"/>
                <w:szCs w:val="24"/>
                <w14:ligatures w14:val="none"/>
              </w:rPr>
            </w:pPr>
            <w:r>
              <w:rPr>
                <w:rFonts w:ascii="Arial" w:eastAsia="Times New Roman" w:hAnsi="Arial" w:cs="Times New Roman"/>
                <w:kern w:val="0"/>
                <w14:ligatures w14:val="none"/>
              </w:rPr>
              <w:pict w14:anchorId="550F9E60">
                <v:shape id="_x0000_i1029" type="#_x0000_t75" style="width:15.6pt;height:15pt">
                  <v:imagedata r:id="rId16" o:title=""/>
                </v:shape>
              </w:pict>
            </w:r>
            <w:r w:rsidR="00361645" w:rsidRPr="00361645">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iCs/>
                <w:kern w:val="24"/>
                <w:sz w:val="24"/>
                <w:szCs w:val="24"/>
                <w14:ligatures w14:val="none"/>
              </w:rPr>
              <w:t>Regulatory requirements</w:t>
            </w:r>
          </w:p>
          <w:p w14:paraId="1AA358FA" w14:textId="7E234214" w:rsidR="00361645" w:rsidRPr="00361645" w:rsidRDefault="00D93626" w:rsidP="00361645">
            <w:pPr>
              <w:spacing w:before="120" w:after="0" w:line="240" w:lineRule="auto"/>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533BB43F">
                <v:shape id="_x0000_i1030"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r w:rsidR="00361645" w:rsidRPr="00361645">
              <w:rPr>
                <w:rFonts w:ascii="Arial" w:eastAsia="Times New Roman" w:hAnsi="Arial" w:cs="Arial"/>
                <w:color w:val="000000"/>
                <w:kern w:val="0"/>
                <w:sz w:val="24"/>
                <w:szCs w:val="24"/>
                <w14:ligatures w14:val="none"/>
              </w:rPr>
              <w:t>ERCOT Board/PUCT Directive</w:t>
            </w:r>
          </w:p>
          <w:p w14:paraId="07991E2E" w14:textId="77777777" w:rsidR="00361645" w:rsidRPr="00361645" w:rsidRDefault="00361645" w:rsidP="00361645">
            <w:pPr>
              <w:spacing w:after="0" w:line="240" w:lineRule="auto"/>
              <w:rPr>
                <w:rFonts w:ascii="Arial" w:eastAsia="Times New Roman" w:hAnsi="Arial" w:cs="Times New Roman"/>
                <w:i/>
                <w:kern w:val="0"/>
                <w:sz w:val="20"/>
                <w:szCs w:val="20"/>
                <w14:ligatures w14:val="none"/>
              </w:rPr>
            </w:pPr>
          </w:p>
          <w:p w14:paraId="18277666" w14:textId="77777777" w:rsidR="00361645" w:rsidRPr="00361645" w:rsidRDefault="00361645" w:rsidP="00361645">
            <w:pPr>
              <w:spacing w:after="120" w:line="240" w:lineRule="auto"/>
              <w:rPr>
                <w:rFonts w:ascii="Arial" w:eastAsia="Times New Roman" w:hAnsi="Arial" w:cs="Times New Roman"/>
                <w:i/>
                <w:kern w:val="0"/>
                <w:sz w:val="20"/>
                <w:szCs w:val="20"/>
                <w14:ligatures w14:val="none"/>
              </w:rPr>
            </w:pPr>
            <w:r w:rsidRPr="00361645">
              <w:rPr>
                <w:rFonts w:ascii="Arial" w:eastAsia="Times New Roman" w:hAnsi="Arial" w:cs="Times New Roman"/>
                <w:i/>
                <w:kern w:val="0"/>
                <w:sz w:val="20"/>
                <w:szCs w:val="20"/>
                <w14:ligatures w14:val="none"/>
              </w:rPr>
              <w:t xml:space="preserve">(please select ONLY ONE – if more than one </w:t>
            </w:r>
            <w:proofErr w:type="gramStart"/>
            <w:r w:rsidRPr="00361645">
              <w:rPr>
                <w:rFonts w:ascii="Arial" w:eastAsia="Times New Roman" w:hAnsi="Arial" w:cs="Times New Roman"/>
                <w:i/>
                <w:kern w:val="0"/>
                <w:sz w:val="20"/>
                <w:szCs w:val="20"/>
                <w14:ligatures w14:val="none"/>
              </w:rPr>
              <w:t>apply</w:t>
            </w:r>
            <w:proofErr w:type="gramEnd"/>
            <w:r w:rsidRPr="00361645">
              <w:rPr>
                <w:rFonts w:ascii="Arial" w:eastAsia="Times New Roman" w:hAnsi="Arial" w:cs="Times New Roman"/>
                <w:i/>
                <w:kern w:val="0"/>
                <w:sz w:val="20"/>
                <w:szCs w:val="20"/>
                <w14:ligatures w14:val="none"/>
              </w:rPr>
              <w:t>, please select the ONE that is most relevant)</w:t>
            </w:r>
          </w:p>
        </w:tc>
      </w:tr>
      <w:tr w:rsidR="00361645" w:rsidRPr="00361645" w14:paraId="6CB74ADE" w14:textId="77777777" w:rsidTr="0027027D">
        <w:trPr>
          <w:trHeight w:val="518"/>
        </w:trPr>
        <w:tc>
          <w:tcPr>
            <w:tcW w:w="2880" w:type="dxa"/>
            <w:gridSpan w:val="2"/>
            <w:shd w:val="clear" w:color="auto" w:fill="FFFFFF"/>
            <w:vAlign w:val="center"/>
          </w:tcPr>
          <w:p w14:paraId="3E350BE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Justification of Reason for Revision and Market Impacts</w:t>
            </w:r>
          </w:p>
        </w:tc>
        <w:tc>
          <w:tcPr>
            <w:tcW w:w="7560" w:type="dxa"/>
            <w:gridSpan w:val="2"/>
            <w:vAlign w:val="center"/>
          </w:tcPr>
          <w:p w14:paraId="19C53D9D" w14:textId="70CEE5E6" w:rsidR="00D63FBE" w:rsidRDefault="00D63FBE" w:rsidP="00D63FBE">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The Texas Legislature passed </w:t>
            </w:r>
            <w:r w:rsidR="00ED2FB2">
              <w:rPr>
                <w:rFonts w:ascii="Arial" w:eastAsia="Times New Roman" w:hAnsi="Arial" w:cs="Times New Roman"/>
                <w:kern w:val="0"/>
                <w:sz w:val="24"/>
                <w:szCs w:val="24"/>
                <w14:ligatures w14:val="none"/>
              </w:rPr>
              <w:t>HB</w:t>
            </w:r>
            <w:r>
              <w:rPr>
                <w:rFonts w:ascii="Arial" w:eastAsia="Times New Roman" w:hAnsi="Arial" w:cs="Times New Roman"/>
                <w:kern w:val="0"/>
                <w:sz w:val="24"/>
                <w:szCs w:val="24"/>
                <w14:ligatures w14:val="none"/>
              </w:rPr>
              <w:t xml:space="preserve"> 3390 in the 88</w:t>
            </w:r>
            <w:r w:rsidRPr="00D63FBE">
              <w:rPr>
                <w:rFonts w:ascii="Arial" w:eastAsia="Times New Roman" w:hAnsi="Arial" w:cs="Times New Roman"/>
                <w:kern w:val="0"/>
                <w:sz w:val="24"/>
                <w:szCs w:val="24"/>
                <w:vertAlign w:val="superscript"/>
                <w14:ligatures w14:val="none"/>
              </w:rPr>
              <w:t>th</w:t>
            </w:r>
            <w:r>
              <w:rPr>
                <w:rFonts w:ascii="Arial" w:eastAsia="Times New Roman" w:hAnsi="Arial" w:cs="Times New Roman"/>
                <w:kern w:val="0"/>
                <w:sz w:val="24"/>
                <w:szCs w:val="24"/>
                <w14:ligatures w14:val="none"/>
              </w:rPr>
              <w:t xml:space="preserve"> Legislative Session. HB 3390 authorizes ERCOT to require owners or operators of Distributed Generation to provide information to their respective TDSPs that ERCOT determines necessary for maintaining system reliability. Additionally, HB 3390 authorizes ERCOT to require TDSPs to report to ERCOT, in aggregate by delivery port, the reported information regarding Distributed Generation. </w:t>
            </w:r>
          </w:p>
          <w:p w14:paraId="45ABD92C" w14:textId="7D98DF4D" w:rsidR="00361645" w:rsidRPr="00D64546" w:rsidRDefault="00361645" w:rsidP="00361645">
            <w:pPr>
              <w:spacing w:before="120"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The existing phrase “unregistered Distributed Generation” is not defined in the </w:t>
            </w:r>
            <w:proofErr w:type="gramStart"/>
            <w:r w:rsidRPr="00361645">
              <w:rPr>
                <w:rFonts w:ascii="Arial" w:eastAsia="Times New Roman" w:hAnsi="Arial" w:cs="Times New Roman"/>
                <w:kern w:val="0"/>
                <w:sz w:val="24"/>
                <w:szCs w:val="24"/>
                <w14:ligatures w14:val="none"/>
              </w:rPr>
              <w:t>Protocols</w:t>
            </w:r>
            <w:proofErr w:type="gramEnd"/>
            <w:r w:rsidRPr="00361645">
              <w:rPr>
                <w:rFonts w:ascii="Arial" w:eastAsia="Times New Roman" w:hAnsi="Arial" w:cs="Times New Roman"/>
                <w:kern w:val="0"/>
                <w:sz w:val="24"/>
                <w:szCs w:val="24"/>
                <w14:ligatures w14:val="none"/>
              </w:rPr>
              <w:t xml:space="preserve"> and the existing use of the term “Distributed Generation” is too broad and varies throughout the Protocols.</w:t>
            </w:r>
            <w:r w:rsidR="00BB5BDB">
              <w:rPr>
                <w:rFonts w:ascii="Arial" w:eastAsia="Times New Roman" w:hAnsi="Arial" w:cs="Times New Roman"/>
                <w:kern w:val="0"/>
                <w:sz w:val="24"/>
                <w:szCs w:val="24"/>
                <w14:ligatures w14:val="none"/>
              </w:rPr>
              <w:t xml:space="preserve"> To give meaning to these terms </w:t>
            </w:r>
            <w:r w:rsidR="00D63FBE">
              <w:rPr>
                <w:rFonts w:ascii="Arial" w:eastAsia="Times New Roman" w:hAnsi="Arial" w:cs="Times New Roman"/>
                <w:kern w:val="0"/>
                <w:sz w:val="24"/>
                <w:szCs w:val="24"/>
                <w14:ligatures w14:val="none"/>
              </w:rPr>
              <w:t xml:space="preserve">and clearly </w:t>
            </w:r>
            <w:r w:rsidR="00D64546">
              <w:rPr>
                <w:rFonts w:ascii="Arial" w:eastAsia="Times New Roman" w:hAnsi="Arial" w:cs="Times New Roman"/>
                <w:kern w:val="0"/>
                <w:sz w:val="24"/>
                <w:szCs w:val="24"/>
                <w14:ligatures w14:val="none"/>
              </w:rPr>
              <w:t>implement</w:t>
            </w:r>
            <w:r w:rsidR="00D63FBE">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HB 3390, this </w:t>
            </w:r>
            <w:r w:rsidRPr="00361645">
              <w:rPr>
                <w:rFonts w:ascii="Arial" w:eastAsia="Times New Roman" w:hAnsi="Arial" w:cs="Times New Roman"/>
                <w:kern w:val="0"/>
                <w:sz w:val="24"/>
                <w:szCs w:val="24"/>
                <w14:ligatures w14:val="none"/>
              </w:rPr>
              <w:t xml:space="preserve">NPRR </w:t>
            </w:r>
            <w:r w:rsidR="00DF3813">
              <w:rPr>
                <w:rFonts w:ascii="Arial" w:eastAsia="Times New Roman" w:hAnsi="Arial" w:cs="Times New Roman"/>
                <w:kern w:val="0"/>
                <w:sz w:val="24"/>
                <w:szCs w:val="24"/>
                <w14:ligatures w14:val="none"/>
              </w:rPr>
              <w:t xml:space="preserve">defines “Unregistered </w:t>
            </w:r>
            <w:r w:rsidR="00ED2FB2">
              <w:rPr>
                <w:rFonts w:ascii="Arial" w:eastAsia="Times New Roman" w:hAnsi="Arial" w:cs="Times New Roman"/>
                <w:kern w:val="0"/>
                <w:sz w:val="24"/>
                <w:szCs w:val="24"/>
                <w14:ligatures w14:val="none"/>
              </w:rPr>
              <w:t>Distribut</w:t>
            </w:r>
            <w:r w:rsidR="00803CA7">
              <w:rPr>
                <w:rFonts w:ascii="Arial" w:eastAsia="Times New Roman" w:hAnsi="Arial" w:cs="Times New Roman"/>
                <w:kern w:val="0"/>
                <w:sz w:val="24"/>
                <w:szCs w:val="24"/>
                <w14:ligatures w14:val="none"/>
              </w:rPr>
              <w:t>ed</w:t>
            </w:r>
            <w:r w:rsidR="00ED2FB2">
              <w:rPr>
                <w:rFonts w:ascii="Arial" w:eastAsia="Times New Roman" w:hAnsi="Arial" w:cs="Times New Roman"/>
                <w:kern w:val="0"/>
                <w:sz w:val="24"/>
                <w:szCs w:val="24"/>
                <w14:ligatures w14:val="none"/>
              </w:rPr>
              <w:t xml:space="preserve"> </w:t>
            </w:r>
            <w:r w:rsidR="00DF3813">
              <w:rPr>
                <w:rFonts w:ascii="Arial" w:eastAsia="Times New Roman" w:hAnsi="Arial" w:cs="Times New Roman"/>
                <w:kern w:val="0"/>
                <w:sz w:val="24"/>
                <w:szCs w:val="24"/>
                <w14:ligatures w14:val="none"/>
              </w:rPr>
              <w:t xml:space="preserve">Generators” and clarifies the definition of “Distributed Generation.” </w:t>
            </w:r>
            <w:r w:rsidR="00D63FBE">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D64546">
              <w:rPr>
                <w:rFonts w:ascii="Arial" w:eastAsia="Times New Roman" w:hAnsi="Arial" w:cs="Times New Roman"/>
                <w:kern w:val="0"/>
                <w:sz w:val="24"/>
                <w:szCs w:val="24"/>
                <w14:ligatures w14:val="none"/>
              </w:rPr>
              <w:t xml:space="preserve">UDG reporting </w:t>
            </w:r>
            <w:r w:rsidR="00F34145">
              <w:rPr>
                <w:rFonts w:ascii="Arial" w:eastAsia="Times New Roman" w:hAnsi="Arial" w:cs="Times New Roman"/>
                <w:kern w:val="0"/>
                <w:sz w:val="24"/>
                <w:szCs w:val="24"/>
                <w14:ligatures w14:val="none"/>
              </w:rPr>
              <w:t>as authorized by</w:t>
            </w:r>
            <w:r w:rsidR="00D64546">
              <w:rPr>
                <w:rFonts w:ascii="Arial" w:eastAsia="Times New Roman" w:hAnsi="Arial" w:cs="Times New Roman"/>
                <w:kern w:val="0"/>
                <w:sz w:val="24"/>
                <w:szCs w:val="24"/>
                <w14:ligatures w14:val="none"/>
              </w:rPr>
              <w:t xml:space="preserve"> HB 3390. </w:t>
            </w:r>
          </w:p>
        </w:tc>
      </w:tr>
      <w:tr w:rsidR="0027027D" w:rsidRPr="00361645" w14:paraId="6411207A" w14:textId="77777777" w:rsidTr="0027027D">
        <w:trPr>
          <w:trHeight w:val="518"/>
        </w:trPr>
        <w:tc>
          <w:tcPr>
            <w:tcW w:w="2880" w:type="dxa"/>
            <w:gridSpan w:val="2"/>
            <w:shd w:val="clear" w:color="auto" w:fill="FFFFFF"/>
            <w:vAlign w:val="center"/>
          </w:tcPr>
          <w:p w14:paraId="561D808C" w14:textId="653DD18B"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PRS Decision</w:t>
            </w:r>
          </w:p>
        </w:tc>
        <w:tc>
          <w:tcPr>
            <w:tcW w:w="7560" w:type="dxa"/>
            <w:gridSpan w:val="2"/>
            <w:vAlign w:val="center"/>
          </w:tcPr>
          <w:p w14:paraId="3BBDB826" w14:textId="77777777" w:rsid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 xml:space="preserve">On </w:t>
            </w:r>
            <w:r>
              <w:rPr>
                <w:rFonts w:ascii="Arial" w:eastAsia="Times New Roman" w:hAnsi="Arial" w:cs="Times New Roman"/>
                <w:kern w:val="0"/>
                <w:sz w:val="24"/>
                <w:szCs w:val="24"/>
                <w14:ligatures w14:val="none"/>
              </w:rPr>
              <w:t>1/15/25</w:t>
            </w:r>
            <w:r w:rsidRPr="0027027D">
              <w:rPr>
                <w:rFonts w:ascii="Arial" w:eastAsia="Times New Roman" w:hAnsi="Arial" w:cs="Times New Roman"/>
                <w:kern w:val="0"/>
                <w:sz w:val="24"/>
                <w:szCs w:val="24"/>
                <w14:ligatures w14:val="none"/>
              </w:rPr>
              <w:t>, PRS voted unanimously to table NPRR12</w:t>
            </w:r>
            <w:r>
              <w:rPr>
                <w:rFonts w:ascii="Arial" w:eastAsia="Times New Roman" w:hAnsi="Arial" w:cs="Times New Roman"/>
                <w:kern w:val="0"/>
                <w:sz w:val="24"/>
                <w:szCs w:val="24"/>
                <w14:ligatures w14:val="none"/>
              </w:rPr>
              <w:t>65</w:t>
            </w:r>
            <w:r w:rsidRPr="0027027D">
              <w:rPr>
                <w:rFonts w:ascii="Arial" w:eastAsia="Times New Roman" w:hAnsi="Arial" w:cs="Times New Roman"/>
                <w:kern w:val="0"/>
                <w:sz w:val="24"/>
                <w:szCs w:val="24"/>
                <w14:ligatures w14:val="none"/>
              </w:rPr>
              <w:t xml:space="preserve"> and refer the issue to </w:t>
            </w:r>
            <w:r w:rsidR="00CE64E7">
              <w:rPr>
                <w:rFonts w:ascii="Arial" w:eastAsia="Times New Roman" w:hAnsi="Arial" w:cs="Times New Roman"/>
                <w:kern w:val="0"/>
                <w:sz w:val="24"/>
                <w:szCs w:val="24"/>
                <w14:ligatures w14:val="none"/>
              </w:rPr>
              <w:t>RO</w:t>
            </w:r>
            <w:r w:rsidRPr="0027027D">
              <w:rPr>
                <w:rFonts w:ascii="Arial" w:eastAsia="Times New Roman" w:hAnsi="Arial" w:cs="Times New Roman"/>
                <w:kern w:val="0"/>
                <w:sz w:val="24"/>
                <w:szCs w:val="24"/>
                <w14:ligatures w14:val="none"/>
              </w:rPr>
              <w:t>S.  All Market Segments participated in the vote.</w:t>
            </w:r>
          </w:p>
          <w:p w14:paraId="44D96C00" w14:textId="1CE763A8" w:rsidR="00CD4446" w:rsidRDefault="00CD4446"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On 7/16/25, PRS voted unanimously to recommend approval of NPRR1265 as amended by the 7/14/25 Joint Commenters comments as revised by PRS.  </w:t>
            </w:r>
            <w:r w:rsidRPr="0027027D">
              <w:rPr>
                <w:rFonts w:ascii="Arial" w:eastAsia="Times New Roman" w:hAnsi="Arial" w:cs="Times New Roman"/>
                <w:kern w:val="0"/>
                <w:sz w:val="24"/>
                <w:szCs w:val="24"/>
                <w14:ligatures w14:val="none"/>
              </w:rPr>
              <w:t>All Market Segments participated in the vote.</w:t>
            </w:r>
          </w:p>
        </w:tc>
      </w:tr>
      <w:tr w:rsidR="0027027D" w:rsidRPr="00361645" w14:paraId="271D563A" w14:textId="77777777" w:rsidTr="00D61F2F">
        <w:trPr>
          <w:trHeight w:val="518"/>
        </w:trPr>
        <w:tc>
          <w:tcPr>
            <w:tcW w:w="2880" w:type="dxa"/>
            <w:gridSpan w:val="2"/>
            <w:tcBorders>
              <w:bottom w:val="single" w:sz="4" w:space="0" w:color="auto"/>
            </w:tcBorders>
            <w:shd w:val="clear" w:color="auto" w:fill="FFFFFF"/>
            <w:vAlign w:val="center"/>
          </w:tcPr>
          <w:p w14:paraId="0C1C1D99" w14:textId="09D717B0"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lastRenderedPageBreak/>
              <w:t>Summary of PRS Discussion</w:t>
            </w:r>
          </w:p>
        </w:tc>
        <w:tc>
          <w:tcPr>
            <w:tcW w:w="7560" w:type="dxa"/>
            <w:gridSpan w:val="2"/>
            <w:tcBorders>
              <w:bottom w:val="single" w:sz="4" w:space="0" w:color="auto"/>
            </w:tcBorders>
            <w:vAlign w:val="center"/>
          </w:tcPr>
          <w:p w14:paraId="13E62452" w14:textId="77777777" w:rsid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 xml:space="preserve">On </w:t>
            </w:r>
            <w:r>
              <w:rPr>
                <w:rFonts w:ascii="Arial" w:eastAsia="Times New Roman" w:hAnsi="Arial" w:cs="Times New Roman"/>
                <w:kern w:val="0"/>
                <w:sz w:val="24"/>
                <w:szCs w:val="24"/>
                <w14:ligatures w14:val="none"/>
              </w:rPr>
              <w:t>1/15/25</w:t>
            </w:r>
            <w:r w:rsidRPr="0027027D">
              <w:rPr>
                <w:rFonts w:ascii="Arial" w:eastAsia="Times New Roman" w:hAnsi="Arial" w:cs="Times New Roman"/>
                <w:kern w:val="0"/>
                <w:sz w:val="24"/>
                <w:szCs w:val="24"/>
                <w14:ligatures w14:val="none"/>
              </w:rPr>
              <w:t>, ERCOT Staff provided an overview of NPRR12</w:t>
            </w:r>
            <w:r>
              <w:rPr>
                <w:rFonts w:ascii="Arial" w:eastAsia="Times New Roman" w:hAnsi="Arial" w:cs="Times New Roman"/>
                <w:kern w:val="0"/>
                <w:sz w:val="24"/>
                <w:szCs w:val="24"/>
                <w14:ligatures w14:val="none"/>
              </w:rPr>
              <w:t>65</w:t>
            </w:r>
            <w:r w:rsidRPr="0027027D">
              <w:rPr>
                <w:rFonts w:ascii="Arial" w:eastAsia="Times New Roman" w:hAnsi="Arial" w:cs="Times New Roman"/>
                <w:kern w:val="0"/>
                <w:sz w:val="24"/>
                <w:szCs w:val="24"/>
                <w14:ligatures w14:val="none"/>
              </w:rPr>
              <w:t>.</w:t>
            </w:r>
            <w:r w:rsidR="00CE64E7">
              <w:rPr>
                <w:rFonts w:ascii="Arial" w:eastAsia="Times New Roman" w:hAnsi="Arial" w:cs="Times New Roman"/>
                <w:kern w:val="0"/>
                <w:sz w:val="24"/>
                <w:szCs w:val="24"/>
                <w14:ligatures w14:val="none"/>
              </w:rPr>
              <w:t xml:space="preserve">  Participants discussed the viability of collecting the data points proposed in NPRR1265 for both existing and new DG (citing the broad language in HB 3390), as well as the proposed MW levels within the definitions of DG and UDG.  Participants requested tabling NPRR1265 for additional discussions at the </w:t>
            </w:r>
            <w:r w:rsidR="00CE64E7" w:rsidRPr="00CE64E7">
              <w:rPr>
                <w:rFonts w:ascii="Arial" w:eastAsia="Times New Roman" w:hAnsi="Arial" w:cs="Times New Roman"/>
                <w:kern w:val="0"/>
                <w:sz w:val="24"/>
                <w:szCs w:val="24"/>
                <w14:ligatures w14:val="none"/>
              </w:rPr>
              <w:t>Network Data Support Working Group (NDSWG)</w:t>
            </w:r>
            <w:r w:rsidR="00CE64E7">
              <w:rPr>
                <w:rFonts w:ascii="Arial" w:eastAsia="Times New Roman" w:hAnsi="Arial" w:cs="Times New Roman"/>
                <w:kern w:val="0"/>
                <w:sz w:val="24"/>
                <w:szCs w:val="24"/>
                <w14:ligatures w14:val="none"/>
              </w:rPr>
              <w:t>.</w:t>
            </w:r>
          </w:p>
          <w:p w14:paraId="2DA82843" w14:textId="326E7DF3" w:rsidR="00CD4446" w:rsidRDefault="00CD4446"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On 7/16/25, participants noted the ROS endorsement of the 5/29/25 ERCOT comments and reviewed the 7/14/25 Joint Commenters comments.  ERCOT Staff expressed general support for the Joint Commenters’ approach, but presented desktop </w:t>
            </w:r>
            <w:proofErr w:type="gramStart"/>
            <w:r>
              <w:rPr>
                <w:rFonts w:ascii="Arial" w:eastAsia="Times New Roman" w:hAnsi="Arial" w:cs="Times New Roman"/>
                <w:kern w:val="0"/>
                <w:sz w:val="24"/>
                <w:szCs w:val="24"/>
                <w14:ligatures w14:val="none"/>
              </w:rPr>
              <w:t>edits</w:t>
            </w:r>
            <w:proofErr w:type="gramEnd"/>
            <w:r>
              <w:rPr>
                <w:rFonts w:ascii="Arial" w:eastAsia="Times New Roman" w:hAnsi="Arial" w:cs="Times New Roman"/>
                <w:kern w:val="0"/>
                <w:sz w:val="24"/>
                <w:szCs w:val="24"/>
                <w14:ligatures w14:val="none"/>
              </w:rPr>
              <w:t xml:space="preserve"> </w:t>
            </w:r>
            <w:proofErr w:type="gramStart"/>
            <w:r>
              <w:rPr>
                <w:rFonts w:ascii="Arial" w:eastAsia="Times New Roman" w:hAnsi="Arial" w:cs="Times New Roman"/>
                <w:kern w:val="0"/>
                <w:sz w:val="24"/>
                <w:szCs w:val="24"/>
                <w14:ligatures w14:val="none"/>
              </w:rPr>
              <w:t>in an attempt to</w:t>
            </w:r>
            <w:proofErr w:type="gramEnd"/>
            <w:r>
              <w:rPr>
                <w:rFonts w:ascii="Arial" w:eastAsia="Times New Roman" w:hAnsi="Arial" w:cs="Times New Roman"/>
                <w:kern w:val="0"/>
                <w:sz w:val="24"/>
                <w:szCs w:val="24"/>
                <w14:ligatures w14:val="none"/>
              </w:rPr>
              <w:t xml:space="preserve"> reach a compromise, noting subsequent Revision Requests would likely address greater than one MW </w:t>
            </w:r>
            <w:proofErr w:type="gramStart"/>
            <w:r>
              <w:rPr>
                <w:rFonts w:ascii="Arial" w:eastAsia="Times New Roman" w:hAnsi="Arial" w:cs="Times New Roman"/>
                <w:kern w:val="0"/>
                <w:sz w:val="24"/>
                <w:szCs w:val="24"/>
                <w14:ligatures w14:val="none"/>
              </w:rPr>
              <w:t>generators</w:t>
            </w:r>
            <w:proofErr w:type="gramEnd"/>
            <w:r>
              <w:rPr>
                <w:rFonts w:ascii="Arial" w:eastAsia="Times New Roman" w:hAnsi="Arial" w:cs="Times New Roman"/>
                <w:kern w:val="0"/>
                <w:sz w:val="24"/>
                <w:szCs w:val="24"/>
                <w14:ligatures w14:val="none"/>
              </w:rPr>
              <w:t xml:space="preserve">. </w:t>
            </w:r>
          </w:p>
        </w:tc>
      </w:tr>
    </w:tbl>
    <w:p w14:paraId="6D6DAE15" w14:textId="77777777" w:rsidR="0027027D" w:rsidRDefault="0027027D" w:rsidP="0027027D">
      <w:pPr>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027D" w:rsidRPr="00895AB9" w14:paraId="099DA8D7" w14:textId="77777777" w:rsidTr="00F13B36">
        <w:trPr>
          <w:trHeight w:val="432"/>
        </w:trPr>
        <w:tc>
          <w:tcPr>
            <w:tcW w:w="10440" w:type="dxa"/>
            <w:gridSpan w:val="2"/>
            <w:shd w:val="clear" w:color="auto" w:fill="FFFFFF"/>
            <w:vAlign w:val="center"/>
          </w:tcPr>
          <w:p w14:paraId="23BC4B33" w14:textId="77777777" w:rsidR="0027027D" w:rsidRPr="00895AB9" w:rsidRDefault="0027027D" w:rsidP="00F13B36">
            <w:pPr>
              <w:pStyle w:val="NormalArial"/>
              <w:ind w:hanging="2"/>
              <w:jc w:val="center"/>
              <w:rPr>
                <w:b/>
              </w:rPr>
            </w:pPr>
            <w:r>
              <w:rPr>
                <w:b/>
              </w:rPr>
              <w:t>Opinions</w:t>
            </w:r>
          </w:p>
        </w:tc>
      </w:tr>
      <w:tr w:rsidR="0027027D" w:rsidRPr="00550B01" w14:paraId="36FF86E1" w14:textId="77777777" w:rsidTr="00F13B36">
        <w:trPr>
          <w:trHeight w:val="432"/>
        </w:trPr>
        <w:tc>
          <w:tcPr>
            <w:tcW w:w="2880" w:type="dxa"/>
            <w:shd w:val="clear" w:color="auto" w:fill="FFFFFF"/>
            <w:vAlign w:val="center"/>
          </w:tcPr>
          <w:p w14:paraId="0062F443"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Credit Review</w:t>
            </w:r>
          </w:p>
        </w:tc>
        <w:tc>
          <w:tcPr>
            <w:tcW w:w="7560" w:type="dxa"/>
            <w:vAlign w:val="center"/>
          </w:tcPr>
          <w:p w14:paraId="6F414BA2" w14:textId="77777777" w:rsidR="0027027D" w:rsidRPr="00550B01" w:rsidRDefault="0027027D" w:rsidP="00F13B36">
            <w:pPr>
              <w:pStyle w:val="NormalArial"/>
              <w:spacing w:before="120" w:after="120"/>
              <w:ind w:hanging="2"/>
            </w:pPr>
            <w:r w:rsidRPr="00550B01">
              <w:t>To be determined</w:t>
            </w:r>
          </w:p>
        </w:tc>
      </w:tr>
      <w:tr w:rsidR="0027027D" w:rsidRPr="00F6614D" w14:paraId="0886A71D" w14:textId="77777777" w:rsidTr="00F13B36">
        <w:trPr>
          <w:trHeight w:val="432"/>
        </w:trPr>
        <w:tc>
          <w:tcPr>
            <w:tcW w:w="2880" w:type="dxa"/>
            <w:shd w:val="clear" w:color="auto" w:fill="FFFFFF"/>
            <w:vAlign w:val="center"/>
          </w:tcPr>
          <w:p w14:paraId="03E645BA"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Independent Market Monitor Opinion</w:t>
            </w:r>
          </w:p>
        </w:tc>
        <w:tc>
          <w:tcPr>
            <w:tcW w:w="7560" w:type="dxa"/>
            <w:vAlign w:val="center"/>
          </w:tcPr>
          <w:p w14:paraId="340D97D5" w14:textId="77777777" w:rsidR="0027027D" w:rsidRPr="00F6614D" w:rsidRDefault="0027027D" w:rsidP="00F13B36">
            <w:pPr>
              <w:pStyle w:val="NormalArial"/>
              <w:spacing w:before="120" w:after="120"/>
              <w:ind w:hanging="2"/>
              <w:rPr>
                <w:b/>
                <w:bCs/>
              </w:rPr>
            </w:pPr>
            <w:r w:rsidRPr="00550B01">
              <w:t>To be determined</w:t>
            </w:r>
          </w:p>
        </w:tc>
      </w:tr>
      <w:tr w:rsidR="0027027D" w:rsidRPr="00F6614D" w14:paraId="0B8EEF5A" w14:textId="77777777" w:rsidTr="00F13B36">
        <w:trPr>
          <w:trHeight w:val="432"/>
        </w:trPr>
        <w:tc>
          <w:tcPr>
            <w:tcW w:w="2880" w:type="dxa"/>
            <w:shd w:val="clear" w:color="auto" w:fill="FFFFFF"/>
            <w:vAlign w:val="center"/>
          </w:tcPr>
          <w:p w14:paraId="30C5CA1E"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ERCOT Opinion</w:t>
            </w:r>
          </w:p>
        </w:tc>
        <w:tc>
          <w:tcPr>
            <w:tcW w:w="7560" w:type="dxa"/>
            <w:vAlign w:val="center"/>
          </w:tcPr>
          <w:p w14:paraId="2EE7BEC9" w14:textId="77777777" w:rsidR="0027027D" w:rsidRPr="00F6614D" w:rsidRDefault="0027027D" w:rsidP="00F13B36">
            <w:pPr>
              <w:pStyle w:val="NormalArial"/>
              <w:spacing w:before="120" w:after="120"/>
              <w:ind w:hanging="2"/>
              <w:rPr>
                <w:b/>
                <w:bCs/>
              </w:rPr>
            </w:pPr>
            <w:r w:rsidRPr="00550B01">
              <w:t>To be determined</w:t>
            </w:r>
          </w:p>
        </w:tc>
      </w:tr>
      <w:tr w:rsidR="0027027D" w:rsidRPr="00F6614D" w14:paraId="7BB33BEC" w14:textId="77777777" w:rsidTr="00F13B36">
        <w:trPr>
          <w:trHeight w:val="432"/>
        </w:trPr>
        <w:tc>
          <w:tcPr>
            <w:tcW w:w="2880" w:type="dxa"/>
            <w:shd w:val="clear" w:color="auto" w:fill="FFFFFF"/>
            <w:vAlign w:val="center"/>
          </w:tcPr>
          <w:p w14:paraId="05810A5E"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ERCOT Market Impact Statement</w:t>
            </w:r>
          </w:p>
        </w:tc>
        <w:tc>
          <w:tcPr>
            <w:tcW w:w="7560" w:type="dxa"/>
            <w:vAlign w:val="center"/>
          </w:tcPr>
          <w:p w14:paraId="4277743E" w14:textId="77777777" w:rsidR="0027027D" w:rsidRPr="00F6614D" w:rsidRDefault="0027027D" w:rsidP="00F13B36">
            <w:pPr>
              <w:pStyle w:val="NormalArial"/>
              <w:spacing w:before="120" w:after="120"/>
              <w:ind w:hanging="2"/>
              <w:rPr>
                <w:b/>
                <w:bCs/>
              </w:rPr>
            </w:pPr>
            <w:r w:rsidRPr="00550B01">
              <w:t>To be determined</w:t>
            </w:r>
          </w:p>
        </w:tc>
      </w:tr>
    </w:tbl>
    <w:p w14:paraId="260EBEED" w14:textId="77777777" w:rsidR="0027027D" w:rsidRPr="00D85807" w:rsidRDefault="0027027D" w:rsidP="0027027D">
      <w:pPr>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1645" w:rsidRPr="00361645" w14:paraId="1B1860AC" w14:textId="77777777" w:rsidTr="00D61F2F">
        <w:trPr>
          <w:cantSplit/>
          <w:trHeight w:val="432"/>
        </w:trPr>
        <w:tc>
          <w:tcPr>
            <w:tcW w:w="10440" w:type="dxa"/>
            <w:gridSpan w:val="2"/>
            <w:tcBorders>
              <w:top w:val="single" w:sz="4" w:space="0" w:color="auto"/>
            </w:tcBorders>
            <w:shd w:val="clear" w:color="auto" w:fill="FFFFFF"/>
            <w:vAlign w:val="center"/>
          </w:tcPr>
          <w:p w14:paraId="3A4C45A3" w14:textId="77777777" w:rsidR="00361645" w:rsidRPr="00361645" w:rsidRDefault="00361645"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sidRPr="00361645">
              <w:rPr>
                <w:rFonts w:ascii="Arial" w:eastAsia="Times New Roman" w:hAnsi="Arial" w:cs="Times New Roman"/>
                <w:b/>
                <w:bCs/>
                <w:kern w:val="0"/>
                <w:sz w:val="24"/>
                <w:szCs w:val="24"/>
                <w14:ligatures w14:val="none"/>
              </w:rPr>
              <w:t>Sponsor</w:t>
            </w:r>
          </w:p>
        </w:tc>
      </w:tr>
      <w:tr w:rsidR="00361645" w:rsidRPr="00361645" w14:paraId="1943EB32" w14:textId="77777777" w:rsidTr="00D61F2F">
        <w:trPr>
          <w:cantSplit/>
          <w:trHeight w:val="432"/>
        </w:trPr>
        <w:tc>
          <w:tcPr>
            <w:tcW w:w="2880" w:type="dxa"/>
            <w:shd w:val="clear" w:color="auto" w:fill="FFFFFF"/>
            <w:vAlign w:val="center"/>
          </w:tcPr>
          <w:p w14:paraId="114173E3"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1707974C" w14:textId="2C5BA162" w:rsidR="00361645" w:rsidRPr="00361645" w:rsidRDefault="00190DA7"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Bill Blevins / Douglas Fohn</w:t>
            </w:r>
          </w:p>
        </w:tc>
      </w:tr>
      <w:tr w:rsidR="00361645" w:rsidRPr="00361645" w14:paraId="4A575360" w14:textId="77777777" w:rsidTr="00D61F2F">
        <w:trPr>
          <w:cantSplit/>
          <w:trHeight w:val="432"/>
        </w:trPr>
        <w:tc>
          <w:tcPr>
            <w:tcW w:w="2880" w:type="dxa"/>
            <w:shd w:val="clear" w:color="auto" w:fill="FFFFFF"/>
            <w:vAlign w:val="center"/>
          </w:tcPr>
          <w:p w14:paraId="5DA2938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4103D035" w14:textId="4227E98B" w:rsidR="00361645" w:rsidRPr="00361645" w:rsidRDefault="00190DA7" w:rsidP="00361645">
            <w:pPr>
              <w:spacing w:after="0" w:line="240" w:lineRule="auto"/>
              <w:rPr>
                <w:rFonts w:ascii="Arial" w:eastAsia="Times New Roman" w:hAnsi="Arial" w:cs="Times New Roman"/>
                <w:kern w:val="0"/>
                <w:sz w:val="24"/>
                <w:szCs w:val="24"/>
                <w14:ligatures w14:val="none"/>
              </w:rPr>
            </w:pPr>
            <w:hyperlink r:id="rId17" w:history="1">
              <w:r>
                <w:rPr>
                  <w:rFonts w:ascii="Arial" w:eastAsia="Times New Roman" w:hAnsi="Arial" w:cs="Times New Roman"/>
                  <w:color w:val="0000FF"/>
                  <w:kern w:val="0"/>
                  <w:sz w:val="24"/>
                  <w:szCs w:val="24"/>
                  <w:u w:val="single"/>
                  <w14:ligatures w14:val="none"/>
                </w:rPr>
                <w:t>Bill.Blevins</w:t>
              </w:r>
              <w:r w:rsidRPr="00361645">
                <w:rPr>
                  <w:rFonts w:ascii="Arial" w:eastAsia="Times New Roman" w:hAnsi="Arial" w:cs="Times New Roman"/>
                  <w:color w:val="0000FF"/>
                  <w:kern w:val="0"/>
                  <w:sz w:val="24"/>
                  <w:szCs w:val="24"/>
                  <w:u w:val="single"/>
                  <w14:ligatures w14:val="none"/>
                </w:rPr>
                <w:t>@ercot.com</w:t>
              </w:r>
            </w:hyperlink>
            <w:r>
              <w:rPr>
                <w:rFonts w:ascii="Arial" w:eastAsia="Times New Roman" w:hAnsi="Arial" w:cs="Times New Roman"/>
                <w:color w:val="0000FF"/>
                <w:kern w:val="0"/>
                <w:sz w:val="24"/>
                <w:szCs w:val="24"/>
                <w:u w:val="single"/>
                <w14:ligatures w14:val="none"/>
              </w:rPr>
              <w:t xml:space="preserve"> / Douglas.Fohn@ercot.com</w:t>
            </w:r>
          </w:p>
        </w:tc>
      </w:tr>
      <w:tr w:rsidR="00361645" w:rsidRPr="00361645" w14:paraId="6A207E2F" w14:textId="77777777" w:rsidTr="00D61F2F">
        <w:trPr>
          <w:cantSplit/>
          <w:trHeight w:val="432"/>
        </w:trPr>
        <w:tc>
          <w:tcPr>
            <w:tcW w:w="2880" w:type="dxa"/>
            <w:shd w:val="clear" w:color="auto" w:fill="FFFFFF"/>
            <w:vAlign w:val="center"/>
          </w:tcPr>
          <w:p w14:paraId="132666B7"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Company</w:t>
            </w:r>
          </w:p>
        </w:tc>
        <w:tc>
          <w:tcPr>
            <w:tcW w:w="7560" w:type="dxa"/>
            <w:vAlign w:val="center"/>
          </w:tcPr>
          <w:p w14:paraId="433F2FFB"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ERCOT</w:t>
            </w:r>
          </w:p>
        </w:tc>
      </w:tr>
      <w:tr w:rsidR="00361645" w:rsidRPr="00361645" w14:paraId="567D1DC1" w14:textId="77777777" w:rsidTr="00D61F2F">
        <w:trPr>
          <w:cantSplit/>
          <w:trHeight w:val="432"/>
        </w:trPr>
        <w:tc>
          <w:tcPr>
            <w:tcW w:w="2880" w:type="dxa"/>
            <w:tcBorders>
              <w:bottom w:val="single" w:sz="4" w:space="0" w:color="auto"/>
            </w:tcBorders>
            <w:shd w:val="clear" w:color="auto" w:fill="FFFFFF"/>
            <w:vAlign w:val="center"/>
          </w:tcPr>
          <w:p w14:paraId="7B95AE48"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tcBorders>
              <w:bottom w:val="single" w:sz="4" w:space="0" w:color="auto"/>
            </w:tcBorders>
            <w:vAlign w:val="center"/>
          </w:tcPr>
          <w:p w14:paraId="384BFED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512-248-6922</w:t>
            </w:r>
          </w:p>
        </w:tc>
      </w:tr>
      <w:tr w:rsidR="00361645" w:rsidRPr="00361645" w14:paraId="02C11AA2" w14:textId="77777777" w:rsidTr="00D61F2F">
        <w:trPr>
          <w:cantSplit/>
          <w:trHeight w:val="432"/>
        </w:trPr>
        <w:tc>
          <w:tcPr>
            <w:tcW w:w="2880" w:type="dxa"/>
            <w:shd w:val="clear" w:color="auto" w:fill="FFFFFF"/>
            <w:vAlign w:val="center"/>
          </w:tcPr>
          <w:p w14:paraId="18EB5B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Cell Number</w:t>
            </w:r>
          </w:p>
        </w:tc>
        <w:tc>
          <w:tcPr>
            <w:tcW w:w="7560" w:type="dxa"/>
            <w:vAlign w:val="center"/>
          </w:tcPr>
          <w:p w14:paraId="1815433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571-239-8606</w:t>
            </w:r>
          </w:p>
        </w:tc>
      </w:tr>
      <w:tr w:rsidR="00361645" w:rsidRPr="00361645" w14:paraId="7423EDA5" w14:textId="77777777" w:rsidTr="00D61F2F">
        <w:trPr>
          <w:cantSplit/>
          <w:trHeight w:val="432"/>
        </w:trPr>
        <w:tc>
          <w:tcPr>
            <w:tcW w:w="2880" w:type="dxa"/>
            <w:tcBorders>
              <w:bottom w:val="single" w:sz="4" w:space="0" w:color="auto"/>
            </w:tcBorders>
            <w:shd w:val="clear" w:color="auto" w:fill="FFFFFF"/>
            <w:vAlign w:val="center"/>
          </w:tcPr>
          <w:p w14:paraId="4527776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Market Segment</w:t>
            </w:r>
          </w:p>
        </w:tc>
        <w:tc>
          <w:tcPr>
            <w:tcW w:w="7560" w:type="dxa"/>
            <w:tcBorders>
              <w:bottom w:val="single" w:sz="4" w:space="0" w:color="auto"/>
            </w:tcBorders>
            <w:vAlign w:val="center"/>
          </w:tcPr>
          <w:p w14:paraId="161D110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Not applicable</w:t>
            </w:r>
          </w:p>
        </w:tc>
      </w:tr>
      <w:bookmarkEnd w:id="0"/>
    </w:tbl>
    <w:p w14:paraId="2160CF8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1645" w:rsidRPr="00361645" w14:paraId="1B26AB0C" w14:textId="77777777" w:rsidTr="00D61F2F">
        <w:trPr>
          <w:cantSplit/>
          <w:trHeight w:val="432"/>
        </w:trPr>
        <w:tc>
          <w:tcPr>
            <w:tcW w:w="10440" w:type="dxa"/>
            <w:gridSpan w:val="2"/>
            <w:vAlign w:val="center"/>
          </w:tcPr>
          <w:p w14:paraId="1A070A66" w14:textId="77777777" w:rsidR="00361645" w:rsidRPr="00361645" w:rsidRDefault="00361645" w:rsidP="00361645">
            <w:pPr>
              <w:spacing w:after="0" w:line="240" w:lineRule="auto"/>
              <w:jc w:val="center"/>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 xml:space="preserve">Market </w:t>
            </w:r>
            <w:proofErr w:type="gramStart"/>
            <w:r w:rsidRPr="00361645">
              <w:rPr>
                <w:rFonts w:ascii="Arial" w:eastAsia="Times New Roman" w:hAnsi="Arial" w:cs="Times New Roman"/>
                <w:b/>
                <w:kern w:val="0"/>
                <w:sz w:val="24"/>
                <w:szCs w:val="24"/>
                <w14:ligatures w14:val="none"/>
              </w:rPr>
              <w:t>Rules</w:t>
            </w:r>
            <w:proofErr w:type="gramEnd"/>
            <w:r w:rsidRPr="00361645">
              <w:rPr>
                <w:rFonts w:ascii="Arial" w:eastAsia="Times New Roman" w:hAnsi="Arial" w:cs="Times New Roman"/>
                <w:b/>
                <w:kern w:val="0"/>
                <w:sz w:val="24"/>
                <w:szCs w:val="24"/>
                <w14:ligatures w14:val="none"/>
              </w:rPr>
              <w:t xml:space="preserve"> Staff Contact</w:t>
            </w:r>
          </w:p>
        </w:tc>
      </w:tr>
      <w:tr w:rsidR="00361645" w:rsidRPr="00361645" w14:paraId="3AA8E61E" w14:textId="77777777" w:rsidTr="00D61F2F">
        <w:trPr>
          <w:cantSplit/>
          <w:trHeight w:val="432"/>
        </w:trPr>
        <w:tc>
          <w:tcPr>
            <w:tcW w:w="2880" w:type="dxa"/>
            <w:vAlign w:val="center"/>
          </w:tcPr>
          <w:p w14:paraId="357CA37B"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09988166"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Cory Phillips</w:t>
            </w:r>
          </w:p>
        </w:tc>
      </w:tr>
      <w:tr w:rsidR="00361645" w:rsidRPr="00361645" w14:paraId="3A985D66" w14:textId="77777777" w:rsidTr="00D61F2F">
        <w:trPr>
          <w:cantSplit/>
          <w:trHeight w:val="432"/>
        </w:trPr>
        <w:tc>
          <w:tcPr>
            <w:tcW w:w="2880" w:type="dxa"/>
            <w:vAlign w:val="center"/>
          </w:tcPr>
          <w:p w14:paraId="7C90F259"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5FAE3E49"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hyperlink r:id="rId18" w:history="1">
              <w:r w:rsidRPr="00361645">
                <w:rPr>
                  <w:rFonts w:ascii="Arial" w:eastAsia="Times New Roman" w:hAnsi="Arial" w:cs="Times New Roman"/>
                  <w:color w:val="0000FF"/>
                  <w:kern w:val="0"/>
                  <w:sz w:val="24"/>
                  <w:szCs w:val="24"/>
                  <w:u w:val="single"/>
                  <w14:ligatures w14:val="none"/>
                </w:rPr>
                <w:t>Cory.phillips@ercot.com</w:t>
              </w:r>
            </w:hyperlink>
            <w:r w:rsidRPr="00361645">
              <w:rPr>
                <w:rFonts w:ascii="Arial" w:eastAsia="Times New Roman" w:hAnsi="Arial" w:cs="Times New Roman"/>
                <w:kern w:val="0"/>
                <w:sz w:val="24"/>
                <w:szCs w:val="24"/>
                <w14:ligatures w14:val="none"/>
              </w:rPr>
              <w:t xml:space="preserve"> </w:t>
            </w:r>
          </w:p>
        </w:tc>
      </w:tr>
      <w:tr w:rsidR="00361645" w:rsidRPr="00361645" w14:paraId="43A130AE" w14:textId="77777777" w:rsidTr="00D61F2F">
        <w:trPr>
          <w:cantSplit/>
          <w:trHeight w:val="432"/>
        </w:trPr>
        <w:tc>
          <w:tcPr>
            <w:tcW w:w="2880" w:type="dxa"/>
            <w:vAlign w:val="center"/>
          </w:tcPr>
          <w:p w14:paraId="0243D498"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vAlign w:val="center"/>
          </w:tcPr>
          <w:p w14:paraId="7F3F8A1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512-248-6464</w:t>
            </w:r>
          </w:p>
        </w:tc>
      </w:tr>
    </w:tbl>
    <w:p w14:paraId="4A217933" w14:textId="77777777" w:rsidR="0027027D" w:rsidRDefault="0027027D" w:rsidP="0027027D">
      <w:pPr>
        <w:tabs>
          <w:tab w:val="num" w:pos="0"/>
        </w:tabs>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7027D" w14:paraId="2EB26540" w14:textId="77777777" w:rsidTr="00F13B3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3378EA" w14:textId="77777777" w:rsidR="0027027D" w:rsidRDefault="0027027D" w:rsidP="00F13B36">
            <w:pPr>
              <w:pStyle w:val="NormalArial"/>
              <w:ind w:hanging="2"/>
              <w:jc w:val="center"/>
              <w:rPr>
                <w:b/>
              </w:rPr>
            </w:pPr>
            <w:r>
              <w:rPr>
                <w:b/>
              </w:rPr>
              <w:t>Comments Received</w:t>
            </w:r>
          </w:p>
        </w:tc>
      </w:tr>
      <w:tr w:rsidR="0027027D" w14:paraId="25B7CDE5"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32398" w14:textId="77777777" w:rsidR="0027027D" w:rsidRDefault="0027027D" w:rsidP="0027027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D926F2" w14:textId="77777777" w:rsidR="0027027D" w:rsidRDefault="0027027D" w:rsidP="00F13B36">
            <w:pPr>
              <w:pStyle w:val="NormalArial"/>
              <w:ind w:hanging="2"/>
              <w:rPr>
                <w:b/>
              </w:rPr>
            </w:pPr>
            <w:r>
              <w:rPr>
                <w:b/>
              </w:rPr>
              <w:t>Comment Summary</w:t>
            </w:r>
          </w:p>
        </w:tc>
      </w:tr>
      <w:tr w:rsidR="0027027D" w14:paraId="3E7501B7"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62A053" w14:textId="2699FDDA"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3DAD5A7B" w14:textId="1972A06F"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Requested PRS continue to table NPRR1265 for further review by the Network Data Support Working Group (NDSWG)</w:t>
            </w:r>
          </w:p>
        </w:tc>
      </w:tr>
      <w:tr w:rsidR="00F91520" w14:paraId="1FD075DC"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1553A29" w14:textId="773115C5"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Oncor 051325</w:t>
            </w:r>
          </w:p>
        </w:tc>
        <w:tc>
          <w:tcPr>
            <w:tcW w:w="7560" w:type="dxa"/>
            <w:tcBorders>
              <w:top w:val="single" w:sz="4" w:space="0" w:color="auto"/>
              <w:left w:val="single" w:sz="4" w:space="0" w:color="auto"/>
              <w:bottom w:val="single" w:sz="4" w:space="0" w:color="auto"/>
              <w:right w:val="single" w:sz="4" w:space="0" w:color="auto"/>
            </w:tcBorders>
            <w:vAlign w:val="center"/>
          </w:tcPr>
          <w:p w14:paraId="5DA50C29" w14:textId="01ED80A4"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Expressed general support for NPRR1265 and proposed various revisions to the submitted language</w:t>
            </w:r>
          </w:p>
        </w:tc>
      </w:tr>
      <w:tr w:rsidR="00F91520" w14:paraId="4F2575A3"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E6CE8F" w14:textId="55F84AD0"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ERCOT 051425</w:t>
            </w:r>
          </w:p>
        </w:tc>
        <w:tc>
          <w:tcPr>
            <w:tcW w:w="7560" w:type="dxa"/>
            <w:tcBorders>
              <w:top w:val="single" w:sz="4" w:space="0" w:color="auto"/>
              <w:left w:val="single" w:sz="4" w:space="0" w:color="auto"/>
              <w:bottom w:val="single" w:sz="4" w:space="0" w:color="auto"/>
              <w:right w:val="single" w:sz="4" w:space="0" w:color="auto"/>
            </w:tcBorders>
            <w:vAlign w:val="center"/>
          </w:tcPr>
          <w:p w14:paraId="568F365D" w14:textId="1C066454"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Proposed additional clarifying edits on top of the 5/13/25 Oncor comments</w:t>
            </w:r>
          </w:p>
        </w:tc>
      </w:tr>
      <w:tr w:rsidR="00F91520" w14:paraId="5F4CC994"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203F0E" w14:textId="044A4676"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ERCOT 052925</w:t>
            </w:r>
          </w:p>
        </w:tc>
        <w:tc>
          <w:tcPr>
            <w:tcW w:w="7560" w:type="dxa"/>
            <w:tcBorders>
              <w:top w:val="single" w:sz="4" w:space="0" w:color="auto"/>
              <w:left w:val="single" w:sz="4" w:space="0" w:color="auto"/>
              <w:bottom w:val="single" w:sz="4" w:space="0" w:color="auto"/>
              <w:right w:val="single" w:sz="4" w:space="0" w:color="auto"/>
            </w:tcBorders>
            <w:vAlign w:val="center"/>
          </w:tcPr>
          <w:p w14:paraId="371FF027" w14:textId="4019621A"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Proposed additional clarifying edits on top of the 5/14/25 ERCOT comments based on discussions with NDWSG</w:t>
            </w:r>
          </w:p>
        </w:tc>
      </w:tr>
      <w:tr w:rsidR="00F91520" w14:paraId="731FADC0"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73C332" w14:textId="64DF72C8" w:rsidR="00F91520"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ROS 060625</w:t>
            </w:r>
          </w:p>
        </w:tc>
        <w:tc>
          <w:tcPr>
            <w:tcW w:w="7560" w:type="dxa"/>
            <w:tcBorders>
              <w:top w:val="single" w:sz="4" w:space="0" w:color="auto"/>
              <w:left w:val="single" w:sz="4" w:space="0" w:color="auto"/>
              <w:bottom w:val="single" w:sz="4" w:space="0" w:color="auto"/>
              <w:right w:val="single" w:sz="4" w:space="0" w:color="auto"/>
            </w:tcBorders>
            <w:vAlign w:val="center"/>
          </w:tcPr>
          <w:p w14:paraId="7A142D6D" w14:textId="2ED231DA"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Endorsed NPRR1265 as amended by the 5/29/25 ERCOT comments</w:t>
            </w:r>
          </w:p>
        </w:tc>
      </w:tr>
      <w:tr w:rsidR="00F91520" w14:paraId="0F837D04"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2B7F35" w14:textId="09CFD850" w:rsidR="00F91520"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Joint Commenters 071425</w:t>
            </w:r>
          </w:p>
        </w:tc>
        <w:tc>
          <w:tcPr>
            <w:tcW w:w="7560" w:type="dxa"/>
            <w:tcBorders>
              <w:top w:val="single" w:sz="4" w:space="0" w:color="auto"/>
              <w:left w:val="single" w:sz="4" w:space="0" w:color="auto"/>
              <w:bottom w:val="single" w:sz="4" w:space="0" w:color="auto"/>
              <w:right w:val="single" w:sz="4" w:space="0" w:color="auto"/>
            </w:tcBorders>
            <w:vAlign w:val="center"/>
          </w:tcPr>
          <w:p w14:paraId="09BC1522" w14:textId="42364E12"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Proposed additional edits to the 5/29/25 ERCOT comments modifying the definition of UDG and clarifying uses of “Distribution System” within the NPRR</w:t>
            </w:r>
          </w:p>
        </w:tc>
      </w:tr>
    </w:tbl>
    <w:p w14:paraId="23A14199" w14:textId="77777777" w:rsidR="00A63181" w:rsidRPr="00A63181" w:rsidRDefault="00A63181" w:rsidP="00A63181">
      <w:pPr>
        <w:tabs>
          <w:tab w:val="num" w:pos="0"/>
        </w:tabs>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770EDB1E" w14:textId="77777777" w:rsidR="00CD4446" w:rsidRPr="00BF4892" w:rsidRDefault="00CD4446" w:rsidP="005465CD">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0FF8FCA5" w14:textId="77777777" w:rsidR="00CD4446" w:rsidRPr="00BF4892" w:rsidRDefault="00CD4446" w:rsidP="005465CD">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r>
        <w:rPr>
          <w:rFonts w:ascii="Arial" w:hAnsi="Arial" w:cs="Arial"/>
          <w:sz w:val="24"/>
          <w:szCs w:val="24"/>
        </w:rPr>
        <w:t xml:space="preserve"> (incorporated 6/1/25)</w:t>
      </w:r>
    </w:p>
    <w:p w14:paraId="5E010B66" w14:textId="77777777" w:rsidR="00CD4446" w:rsidRPr="00BF4892" w:rsidRDefault="00CD4446" w:rsidP="005465CD">
      <w:pPr>
        <w:numPr>
          <w:ilvl w:val="1"/>
          <w:numId w:val="3"/>
        </w:numPr>
        <w:spacing w:after="120" w:line="240" w:lineRule="auto"/>
        <w:rPr>
          <w:rFonts w:ascii="Arial" w:hAnsi="Arial" w:cs="Arial"/>
          <w:sz w:val="24"/>
          <w:szCs w:val="24"/>
        </w:rPr>
      </w:pPr>
      <w:r>
        <w:rPr>
          <w:rFonts w:ascii="Arial" w:hAnsi="Arial" w:cs="Arial"/>
          <w:sz w:val="24"/>
          <w:szCs w:val="24"/>
        </w:rPr>
        <w:t>16.5</w:t>
      </w:r>
    </w:p>
    <w:p w14:paraId="691F3081" w14:textId="77777777" w:rsidR="00CD4446" w:rsidRPr="00BF4892" w:rsidRDefault="00CD4446" w:rsidP="005465CD">
      <w:pPr>
        <w:numPr>
          <w:ilvl w:val="0"/>
          <w:numId w:val="3"/>
        </w:numPr>
        <w:spacing w:after="0" w:line="240" w:lineRule="auto"/>
        <w:rPr>
          <w:rFonts w:ascii="Arial" w:hAnsi="Arial" w:cs="Arial"/>
          <w:sz w:val="24"/>
          <w:szCs w:val="24"/>
        </w:rPr>
      </w:pPr>
      <w:r w:rsidRPr="00BF4892">
        <w:rPr>
          <w:rFonts w:ascii="Arial" w:hAnsi="Arial" w:cs="Arial"/>
          <w:sz w:val="24"/>
          <w:szCs w:val="24"/>
        </w:rPr>
        <w:t>NPRR1246, Energy Storage Resource Terminology Alignment for the Single-Model Era (incorporated 4/1/25)</w:t>
      </w:r>
    </w:p>
    <w:p w14:paraId="6C94A6A4" w14:textId="77777777" w:rsidR="00CD4446" w:rsidRDefault="00CD4446" w:rsidP="005465CD">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1DC9E35B" w14:textId="77777777" w:rsidR="00CD4446" w:rsidRDefault="00CD4446" w:rsidP="005465CD">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6523E49C" w14:textId="77777777" w:rsidR="00CD4446" w:rsidRPr="00BF4892" w:rsidRDefault="00CD4446" w:rsidP="005465CD">
      <w:pPr>
        <w:tabs>
          <w:tab w:val="num" w:pos="0"/>
        </w:tabs>
        <w:spacing w:before="120" w:after="120"/>
        <w:rPr>
          <w:rFonts w:ascii="Arial" w:hAnsi="Arial" w:cs="Arial"/>
          <w:sz w:val="24"/>
          <w:szCs w:val="24"/>
        </w:rPr>
      </w:pPr>
      <w:r w:rsidRPr="00BF4892">
        <w:rPr>
          <w:rFonts w:ascii="Arial" w:hAnsi="Arial" w:cs="Arial"/>
          <w:sz w:val="24"/>
          <w:szCs w:val="24"/>
        </w:rPr>
        <w:t>Please note that the following NPRR(s) also propose revisions to the following section(s):</w:t>
      </w:r>
    </w:p>
    <w:p w14:paraId="2D062A9C" w14:textId="77777777" w:rsidR="00CD4446" w:rsidRPr="00BF4892" w:rsidRDefault="00CD4446" w:rsidP="005465CD">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 xml:space="preserve">83, </w:t>
      </w:r>
      <w:r w:rsidRPr="00DE75A8">
        <w:rPr>
          <w:rFonts w:ascii="Arial" w:hAnsi="Arial" w:cs="Arial"/>
          <w:sz w:val="24"/>
          <w:szCs w:val="24"/>
        </w:rPr>
        <w:t>Modification of SSR Mitigation Timeline</w:t>
      </w:r>
    </w:p>
    <w:p w14:paraId="609D78C3" w14:textId="77777777" w:rsidR="00CD4446" w:rsidRPr="00BF4892" w:rsidRDefault="00CD4446" w:rsidP="005465CD">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142EC5BB" w14:textId="77777777" w:rsidR="00CD4446" w:rsidRPr="0087095A" w:rsidRDefault="00CD4446" w:rsidP="00CD4446">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77777777" w:rsidR="004C1A34" w:rsidRPr="004C1A34" w:rsidRDefault="004C1A34"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Proposed Protocol Language Revision</w:t>
            </w:r>
          </w:p>
        </w:tc>
      </w:tr>
    </w:tbl>
    <w:p w14:paraId="5DA8CA3A" w14:textId="77777777" w:rsidR="00CD4446" w:rsidRDefault="00CD4446" w:rsidP="00CD4446">
      <w:pPr>
        <w:pStyle w:val="Heading2"/>
        <w:numPr>
          <w:ilvl w:val="0"/>
          <w:numId w:val="0"/>
        </w:numPr>
      </w:pPr>
      <w:r>
        <w:lastRenderedPageBreak/>
        <w:t>2.1</w:t>
      </w:r>
      <w:r>
        <w:tab/>
        <w:t>DEFINITIONS</w:t>
      </w:r>
    </w:p>
    <w:p w14:paraId="2F63008B" w14:textId="77777777" w:rsidR="00CD4446" w:rsidRPr="004C1A34" w:rsidRDefault="00CD4446" w:rsidP="00CD4446">
      <w:pPr>
        <w:pStyle w:val="H2"/>
        <w:rPr>
          <w:szCs w:val="24"/>
        </w:rPr>
      </w:pPr>
      <w:r w:rsidRPr="004C1A34">
        <w:rPr>
          <w:szCs w:val="24"/>
        </w:rPr>
        <w:t>Distributed Generat</w:t>
      </w:r>
      <w:ins w:id="1" w:author="ERCOT" w:date="2024-11-01T10:25:00Z">
        <w:r w:rsidRPr="004C1A34">
          <w:rPr>
            <w:szCs w:val="24"/>
          </w:rPr>
          <w:t>or</w:t>
        </w:r>
      </w:ins>
      <w:del w:id="2" w:author="ERCOT" w:date="2024-11-01T10:25:00Z">
        <w:r w:rsidRPr="004C1A34" w:rsidDel="00737A31">
          <w:rPr>
            <w:szCs w:val="24"/>
          </w:rPr>
          <w:delText>ion</w:delText>
        </w:r>
      </w:del>
      <w:r w:rsidRPr="004C1A34">
        <w:rPr>
          <w:szCs w:val="24"/>
        </w:rPr>
        <w:t xml:space="preserve"> (DG)</w:t>
      </w:r>
    </w:p>
    <w:p w14:paraId="04189670" w14:textId="77777777" w:rsidR="00CD4446" w:rsidRPr="004C1A34" w:rsidRDefault="00CD4446" w:rsidP="00CD4446">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Pr="004C1A34">
          <w:rPr>
            <w:rFonts w:ascii="Times New Roman" w:hAnsi="Times New Roman" w:cs="Times New Roman"/>
            <w:sz w:val="24"/>
            <w:szCs w:val="24"/>
          </w:rPr>
          <w:t>generator, including an Energy Storage System (ESS), that is</w:t>
        </w:r>
      </w:ins>
      <w:r w:rsidRPr="004C1A34">
        <w:rPr>
          <w:rFonts w:ascii="Times New Roman" w:hAnsi="Times New Roman" w:cs="Times New Roman"/>
          <w:sz w:val="24"/>
          <w:szCs w:val="24"/>
        </w:rPr>
        <w:t xml:space="preserve"> </w:t>
      </w:r>
      <w:r w:rsidRPr="001C1AC0">
        <w:rPr>
          <w:rFonts w:ascii="Times New Roman" w:hAnsi="Times New Roman" w:cs="Times New Roman"/>
          <w:sz w:val="24"/>
          <w:szCs w:val="24"/>
        </w:rPr>
        <w:t>connected</w:t>
      </w:r>
      <w:ins w:id="6" w:author="Oncor 051325" w:date="2025-05-08T10:06:00Z">
        <w:r w:rsidRPr="001C1AC0">
          <w:rPr>
            <w:rFonts w:ascii="Times New Roman" w:hAnsi="Times New Roman" w:cs="Times New Roman"/>
            <w:sz w:val="24"/>
            <w:szCs w:val="24"/>
          </w:rPr>
          <w:t xml:space="preserve"> </w:t>
        </w:r>
      </w:ins>
      <w:ins w:id="7" w:author="ERCOT" w:date="2024-11-01T10:39:00Z">
        <w:r w:rsidRPr="001C1AC0">
          <w:rPr>
            <w:rFonts w:ascii="Times New Roman" w:hAnsi="Times New Roman" w:cs="Times New Roman"/>
            <w:sz w:val="24"/>
            <w:szCs w:val="24"/>
          </w:rPr>
          <w:t>, either (i) directly or (ii)</w:t>
        </w:r>
        <w:r w:rsidRPr="004C1A34">
          <w:rPr>
            <w:rFonts w:ascii="Times New Roman" w:hAnsi="Times New Roman" w:cs="Times New Roman"/>
            <w:sz w:val="24"/>
            <w:szCs w:val="24"/>
          </w:rPr>
          <w:t xml:space="preserve"> indirectly through </w:t>
        </w:r>
        <w:del w:id="8" w:author="PRS 071625" w:date="2025-07-16T10:16:00Z">
          <w:r w:rsidRPr="004C1A34" w:rsidDel="00911582">
            <w:rPr>
              <w:rFonts w:ascii="Times New Roman" w:hAnsi="Times New Roman" w:cs="Times New Roman"/>
              <w:sz w:val="24"/>
              <w:szCs w:val="24"/>
            </w:rPr>
            <w:delText>a</w:delText>
          </w:r>
        </w:del>
      </w:ins>
      <w:ins w:id="9" w:author="PRS 071625" w:date="2025-07-16T10:16:00Z">
        <w:r>
          <w:rPr>
            <w:rFonts w:ascii="Times New Roman" w:hAnsi="Times New Roman" w:cs="Times New Roman"/>
            <w:sz w:val="24"/>
            <w:szCs w:val="24"/>
          </w:rPr>
          <w:t>the</w:t>
        </w:r>
      </w:ins>
      <w:ins w:id="10" w:author="ERCOT" w:date="2024-11-01T10:39:00Z">
        <w:r w:rsidRPr="004C1A34">
          <w:rPr>
            <w:rFonts w:ascii="Times New Roman" w:hAnsi="Times New Roman" w:cs="Times New Roman"/>
            <w:sz w:val="24"/>
            <w:szCs w:val="24"/>
          </w:rPr>
          <w:t xml:space="preserve"> </w:t>
        </w:r>
        <w:del w:id="11" w:author="Joint Commenters 071425" w:date="2025-05-29T16:22:00Z">
          <w:r w:rsidRPr="004C1A34" w:rsidDel="003E20EF">
            <w:rPr>
              <w:rFonts w:ascii="Times New Roman" w:hAnsi="Times New Roman" w:cs="Times New Roman"/>
              <w:sz w:val="24"/>
              <w:szCs w:val="24"/>
            </w:rPr>
            <w:delText>Customer-owned network</w:delText>
          </w:r>
        </w:del>
      </w:ins>
      <w:ins w:id="12" w:author="Joint Commenters 071425" w:date="2025-05-29T16:22:00Z">
        <w:r>
          <w:rPr>
            <w:rFonts w:ascii="Times New Roman" w:hAnsi="Times New Roman" w:cs="Times New Roman"/>
            <w:sz w:val="24"/>
            <w:szCs w:val="24"/>
          </w:rPr>
          <w:t>Distribution System</w:t>
        </w:r>
      </w:ins>
      <w:ins w:id="13" w:author="ERCOT" w:date="2024-11-01T10:39:00Z">
        <w:del w:id="14" w:author="Oncor 051325" w:date="2025-05-08T09:27:00Z">
          <w:r w:rsidRPr="004C1A34" w:rsidDel="00673F9E">
            <w:rPr>
              <w:rFonts w:ascii="Times New Roman" w:hAnsi="Times New Roman" w:cs="Times New Roman"/>
              <w:sz w:val="24"/>
              <w:szCs w:val="24"/>
            </w:rPr>
            <w:delText>,</w:delText>
          </w:r>
        </w:del>
        <w:r w:rsidRPr="004C1A34">
          <w:rPr>
            <w:rFonts w:ascii="Times New Roman" w:hAnsi="Times New Roman" w:cs="Times New Roman"/>
            <w:sz w:val="24"/>
            <w:szCs w:val="24"/>
          </w:rPr>
          <w:t xml:space="preserve"> to the ERC</w:t>
        </w:r>
      </w:ins>
      <w:ins w:id="15" w:author="ERCOT" w:date="2024-11-01T10:40:00Z">
        <w:r w:rsidRPr="004C1A34">
          <w:rPr>
            <w:rFonts w:ascii="Times New Roman" w:hAnsi="Times New Roman" w:cs="Times New Roman"/>
            <w:sz w:val="24"/>
            <w:szCs w:val="24"/>
          </w:rPr>
          <w:t>OT System</w:t>
        </w:r>
      </w:ins>
      <w:del w:id="16" w:author="Joint Commenters 071425" w:date="2025-05-29T16:22:00Z">
        <w:r w:rsidRPr="004C1A34" w:rsidDel="003E20EF">
          <w:rPr>
            <w:rFonts w:ascii="Times New Roman" w:hAnsi="Times New Roman" w:cs="Times New Roman"/>
            <w:sz w:val="24"/>
            <w:szCs w:val="24"/>
          </w:rPr>
          <w:delText xml:space="preserve"> at a voltage less than or equal to 60 kilovolts (kV)</w:delText>
        </w:r>
      </w:del>
      <w:ins w:id="17" w:author="ERCOT" w:date="2024-11-01T10:40:00Z">
        <w:r w:rsidRPr="004C1A34">
          <w:rPr>
            <w:rFonts w:ascii="Times New Roman" w:hAnsi="Times New Roman" w:cs="Times New Roman"/>
            <w:sz w:val="24"/>
            <w:szCs w:val="24"/>
          </w:rPr>
          <w:t xml:space="preserve">, and that </w:t>
        </w:r>
      </w:ins>
      <w:del w:id="18" w:author="ERCOT" w:date="2024-11-01T10:40:00Z">
        <w:r w:rsidRPr="004C1A34" w:rsidDel="0019063F">
          <w:rPr>
            <w:rFonts w:ascii="Times New Roman" w:hAnsi="Times New Roman" w:cs="Times New Roman"/>
            <w:sz w:val="24"/>
            <w:szCs w:val="24"/>
          </w:rPr>
          <w:delText xml:space="preserve">which </w:delText>
        </w:r>
      </w:del>
      <w:r w:rsidRPr="004C1A34">
        <w:rPr>
          <w:rFonts w:ascii="Times New Roman" w:hAnsi="Times New Roman" w:cs="Times New Roman"/>
          <w:sz w:val="24"/>
          <w:szCs w:val="24"/>
        </w:rPr>
        <w:t xml:space="preserve">may be connected in parallel operation to the </w:t>
      </w:r>
      <w:del w:id="19" w:author="ERCOT" w:date="2024-11-01T10:41:00Z">
        <w:r w:rsidRPr="004C1A34" w:rsidDel="0019063F">
          <w:rPr>
            <w:rFonts w:ascii="Times New Roman" w:hAnsi="Times New Roman" w:cs="Times New Roman"/>
            <w:sz w:val="24"/>
            <w:szCs w:val="24"/>
          </w:rPr>
          <w:delText>utility</w:delText>
        </w:r>
      </w:del>
      <w:ins w:id="20" w:author="ERCOT" w:date="2024-11-01T10:41:00Z">
        <w:r w:rsidRPr="004C1A34">
          <w:rPr>
            <w:rFonts w:ascii="Times New Roman" w:hAnsi="Times New Roman" w:cs="Times New Roman"/>
            <w:sz w:val="24"/>
            <w:szCs w:val="24"/>
          </w:rPr>
          <w:t>ERCOT</w:t>
        </w:r>
      </w:ins>
      <w:ins w:id="21" w:author="ERCOT" w:date="2024-11-15T10:01:00Z">
        <w:r>
          <w:rPr>
            <w:rFonts w:ascii="Times New Roman" w:hAnsi="Times New Roman" w:cs="Times New Roman"/>
            <w:sz w:val="24"/>
            <w:szCs w:val="24"/>
          </w:rPr>
          <w:t xml:space="preserve"> </w:t>
        </w:r>
      </w:ins>
      <w:del w:id="22" w:author="ERCOT" w:date="2024-11-01T10:41:00Z">
        <w:r w:rsidRPr="004C1A34" w:rsidDel="0019063F">
          <w:rPr>
            <w:rFonts w:ascii="Times New Roman" w:hAnsi="Times New Roman" w:cs="Times New Roman"/>
            <w:sz w:val="24"/>
            <w:szCs w:val="24"/>
          </w:rPr>
          <w:delText xml:space="preserve"> </w:delText>
        </w:r>
      </w:del>
      <w:ins w:id="23" w:author="ERCOT" w:date="2024-11-01T10:41:00Z">
        <w:r w:rsidRPr="004C1A34">
          <w:rPr>
            <w:rFonts w:ascii="Times New Roman" w:hAnsi="Times New Roman" w:cs="Times New Roman"/>
            <w:sz w:val="24"/>
            <w:szCs w:val="24"/>
          </w:rPr>
          <w:t>S</w:t>
        </w:r>
      </w:ins>
      <w:del w:id="24" w:author="ERCOT" w:date="2024-11-01T10:41:00Z">
        <w:r w:rsidRPr="004C1A34" w:rsidDel="0019063F">
          <w:rPr>
            <w:rFonts w:ascii="Times New Roman" w:hAnsi="Times New Roman" w:cs="Times New Roman"/>
            <w:sz w:val="24"/>
            <w:szCs w:val="24"/>
          </w:rPr>
          <w:delText>s</w:delText>
        </w:r>
      </w:del>
      <w:r w:rsidRPr="004C1A34">
        <w:rPr>
          <w:rFonts w:ascii="Times New Roman" w:hAnsi="Times New Roman" w:cs="Times New Roman"/>
          <w:sz w:val="24"/>
          <w:szCs w:val="24"/>
        </w:rPr>
        <w:t>ystem.</w:t>
      </w:r>
      <w:r>
        <w:rPr>
          <w:rFonts w:ascii="Times New Roman" w:hAnsi="Times New Roman" w:cs="Times New Roman"/>
          <w:sz w:val="24"/>
          <w:szCs w:val="24"/>
        </w:rPr>
        <w:t xml:space="preserve"> </w:t>
      </w:r>
      <w:r w:rsidRPr="004C1A34">
        <w:rPr>
          <w:rFonts w:ascii="Times New Roman" w:hAnsi="Times New Roman" w:cs="Times New Roman"/>
          <w:sz w:val="24"/>
          <w:szCs w:val="24"/>
        </w:rPr>
        <w:t xml:space="preserve"> </w:t>
      </w:r>
      <w:ins w:id="25" w:author="ERCOT" w:date="2024-11-01T14:33:00Z">
        <w:r w:rsidRPr="004C1A34">
          <w:rPr>
            <w:rFonts w:ascii="Times New Roman" w:hAnsi="Times New Roman" w:cs="Times New Roman"/>
            <w:sz w:val="24"/>
            <w:szCs w:val="24"/>
          </w:rPr>
          <w:t xml:space="preserve">DG includes the following: </w:t>
        </w:r>
      </w:ins>
    </w:p>
    <w:p w14:paraId="3E4FF42B" w14:textId="77777777" w:rsidR="00CD4446" w:rsidRPr="004C1A34" w:rsidRDefault="00CD4446" w:rsidP="00CD4446">
      <w:pPr>
        <w:spacing w:after="240" w:line="240" w:lineRule="auto"/>
        <w:ind w:firstLine="720"/>
        <w:rPr>
          <w:ins w:id="26" w:author="ERCOT" w:date="2024-11-01T14:34:00Z"/>
          <w:rFonts w:ascii="Times New Roman" w:eastAsia="Times New Roman" w:hAnsi="Times New Roman" w:cs="Times New Roman"/>
          <w:b/>
          <w:bCs/>
          <w:i/>
          <w:kern w:val="0"/>
          <w:sz w:val="24"/>
          <w:szCs w:val="24"/>
          <w:lang w:val="x-none"/>
          <w14:ligatures w14:val="none"/>
        </w:rPr>
      </w:pPr>
      <w:bookmarkStart w:id="27" w:name="_Toc178232020"/>
      <w:bookmarkStart w:id="28" w:name="_Toc178232068"/>
      <w:bookmarkEnd w:id="27"/>
      <w:ins w:id="29" w:author="ERCOT" w:date="2024-11-01T14:34:00Z">
        <w:r w:rsidRPr="004C1A34">
          <w:rPr>
            <w:rFonts w:ascii="Times New Roman" w:eastAsia="Times New Roman" w:hAnsi="Times New Roman" w:cs="Times New Roman"/>
            <w:b/>
            <w:bCs/>
            <w:i/>
            <w:kern w:val="0"/>
            <w:sz w:val="24"/>
            <w:szCs w:val="24"/>
            <w14:ligatures w14:val="none"/>
          </w:rPr>
          <w:t>Unregistered Distribut</w:t>
        </w:r>
      </w:ins>
      <w:ins w:id="30" w:author="ERCOT Market Rules" w:date="2025-01-16T20:13:00Z">
        <w:r>
          <w:rPr>
            <w:rFonts w:ascii="Times New Roman" w:eastAsia="Times New Roman" w:hAnsi="Times New Roman" w:cs="Times New Roman"/>
            <w:b/>
            <w:bCs/>
            <w:i/>
            <w:kern w:val="0"/>
            <w:sz w:val="24"/>
            <w:szCs w:val="24"/>
            <w14:ligatures w14:val="none"/>
          </w:rPr>
          <w:t>ed</w:t>
        </w:r>
      </w:ins>
      <w:ins w:id="31" w:author="ERCOT" w:date="2024-11-01T14:34:00Z">
        <w:del w:id="32"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1C56F947" w14:textId="77777777" w:rsidR="00CD4446" w:rsidRPr="004C1A34" w:rsidRDefault="00CD4446" w:rsidP="00CD4446">
      <w:pPr>
        <w:pStyle w:val="BodyText"/>
        <w:ind w:left="720"/>
        <w:rPr>
          <w:rFonts w:ascii="Times New Roman" w:eastAsia="Times New Roman" w:hAnsi="Times New Roman" w:cs="Times New Roman"/>
          <w:iCs/>
          <w:kern w:val="0"/>
          <w:sz w:val="24"/>
          <w:szCs w:val="24"/>
          <w14:ligatures w14:val="none"/>
        </w:rPr>
      </w:pPr>
      <w:ins w:id="33" w:author="ERCOT" w:date="2024-11-01T14:34:00Z">
        <w:r w:rsidRPr="004C1A34">
          <w:rPr>
            <w:rFonts w:ascii="Times New Roman" w:eastAsia="Times New Roman" w:hAnsi="Times New Roman" w:cs="Times New Roman"/>
            <w:sz w:val="24"/>
            <w:szCs w:val="24"/>
          </w:rPr>
          <w:t xml:space="preserve">A generator with a nameplate capacity </w:t>
        </w:r>
      </w:ins>
      <w:ins w:id="34" w:author="ERCOT" w:date="2024-11-01T15:08:00Z">
        <w:r w:rsidRPr="004C1A34">
          <w:rPr>
            <w:rFonts w:ascii="Times New Roman" w:eastAsia="Times New Roman" w:hAnsi="Times New Roman" w:cs="Times New Roman"/>
            <w:sz w:val="24"/>
            <w:szCs w:val="24"/>
          </w:rPr>
          <w:t xml:space="preserve">of </w:t>
        </w:r>
      </w:ins>
      <w:ins w:id="35" w:author="ERCOT" w:date="2024-11-01T15:07:00Z">
        <w:r w:rsidRPr="004C1A34">
          <w:rPr>
            <w:rFonts w:ascii="Times New Roman" w:eastAsia="Times New Roman" w:hAnsi="Times New Roman" w:cs="Times New Roman"/>
            <w:sz w:val="24"/>
            <w:szCs w:val="24"/>
          </w:rPr>
          <w:t>one MW or</w:t>
        </w:r>
      </w:ins>
      <w:ins w:id="36" w:author="ERCOT" w:date="2024-11-01T14:34:00Z">
        <w:r w:rsidRPr="004C1A34">
          <w:rPr>
            <w:rFonts w:ascii="Times New Roman" w:eastAsia="Times New Roman" w:hAnsi="Times New Roman" w:cs="Times New Roman"/>
            <w:sz w:val="24"/>
            <w:szCs w:val="24"/>
          </w:rPr>
          <w:t xml:space="preserve"> less </w:t>
        </w:r>
      </w:ins>
      <w:ins w:id="37" w:author="Joint Commenters 071425" w:date="2025-06-03T17:15:00Z">
        <w:del w:id="38" w:author="PRS 071625" w:date="2025-07-16T10:10:00Z">
          <w:r w:rsidDel="00E75385">
            <w:rPr>
              <w:rFonts w:ascii="Times New Roman" w:eastAsia="Times New Roman" w:hAnsi="Times New Roman" w:cs="Times New Roman"/>
              <w:sz w:val="24"/>
              <w:szCs w:val="24"/>
            </w:rPr>
            <w:delText xml:space="preserve">at its </w:delText>
          </w:r>
        </w:del>
      </w:ins>
      <w:ins w:id="39" w:author="Joint Commenters 071425" w:date="2025-07-14T12:08:00Z">
        <w:del w:id="40" w:author="PRS 071625" w:date="2025-07-16T10:10:00Z">
          <w:r w:rsidDel="00E75385">
            <w:rPr>
              <w:rFonts w:ascii="Times New Roman" w:eastAsia="Times New Roman" w:hAnsi="Times New Roman" w:cs="Times New Roman"/>
              <w:sz w:val="24"/>
              <w:szCs w:val="24"/>
            </w:rPr>
            <w:delText>P</w:delText>
          </w:r>
        </w:del>
      </w:ins>
      <w:ins w:id="41" w:author="Joint Commenters 071425" w:date="2025-06-03T17:15:00Z">
        <w:del w:id="42" w:author="PRS 071625" w:date="2025-07-16T10:10:00Z">
          <w:r w:rsidDel="00E75385">
            <w:rPr>
              <w:rFonts w:ascii="Times New Roman" w:eastAsia="Times New Roman" w:hAnsi="Times New Roman" w:cs="Times New Roman"/>
              <w:sz w:val="24"/>
              <w:szCs w:val="24"/>
            </w:rPr>
            <w:delText xml:space="preserve">oint of </w:delText>
          </w:r>
        </w:del>
      </w:ins>
      <w:ins w:id="43" w:author="Joint Commenters 071425" w:date="2025-07-14T12:08:00Z">
        <w:del w:id="44" w:author="PRS 071625" w:date="2025-07-16T10:10:00Z">
          <w:r w:rsidDel="00E75385">
            <w:rPr>
              <w:rFonts w:ascii="Times New Roman" w:eastAsia="Times New Roman" w:hAnsi="Times New Roman" w:cs="Times New Roman"/>
              <w:sz w:val="24"/>
              <w:szCs w:val="24"/>
            </w:rPr>
            <w:delText>I</w:delText>
          </w:r>
        </w:del>
      </w:ins>
      <w:ins w:id="45" w:author="Joint Commenters 071425" w:date="2025-06-03T17:15:00Z">
        <w:del w:id="46" w:author="PRS 071625" w:date="2025-07-16T10:10:00Z">
          <w:r w:rsidDel="00E75385">
            <w:rPr>
              <w:rFonts w:ascii="Times New Roman" w:eastAsia="Times New Roman" w:hAnsi="Times New Roman" w:cs="Times New Roman"/>
              <w:sz w:val="24"/>
              <w:szCs w:val="24"/>
            </w:rPr>
            <w:delText>nterconnection</w:delText>
          </w:r>
        </w:del>
      </w:ins>
      <w:ins w:id="47" w:author="Joint Commenters 071425" w:date="2025-07-14T12:08:00Z">
        <w:del w:id="48" w:author="PRS 071625" w:date="2025-07-16T10:10:00Z">
          <w:r w:rsidDel="00E75385">
            <w:rPr>
              <w:rFonts w:ascii="Times New Roman" w:eastAsia="Times New Roman" w:hAnsi="Times New Roman" w:cs="Times New Roman"/>
              <w:sz w:val="24"/>
              <w:szCs w:val="24"/>
            </w:rPr>
            <w:delText xml:space="preserve"> (POI)</w:delText>
          </w:r>
        </w:del>
      </w:ins>
      <w:ins w:id="49" w:author="Joint Commenters 071425" w:date="2025-06-03T17:15:00Z">
        <w:del w:id="50" w:author="PRS 071625" w:date="2025-07-16T10:10:00Z">
          <w:r w:rsidDel="00E75385">
            <w:rPr>
              <w:rFonts w:ascii="Times New Roman" w:eastAsia="Times New Roman" w:hAnsi="Times New Roman" w:cs="Times New Roman"/>
              <w:sz w:val="24"/>
              <w:szCs w:val="24"/>
            </w:rPr>
            <w:delText xml:space="preserve"> or </w:delText>
          </w:r>
        </w:del>
      </w:ins>
      <w:ins w:id="51" w:author="Joint Commenters 071425" w:date="2025-06-03T17:20:00Z">
        <w:del w:id="52" w:author="PRS 071625" w:date="2025-07-16T10:10:00Z">
          <w:r w:rsidDel="00E75385">
            <w:rPr>
              <w:rFonts w:ascii="Times New Roman" w:eastAsia="Times New Roman" w:hAnsi="Times New Roman" w:cs="Times New Roman"/>
              <w:sz w:val="24"/>
              <w:szCs w:val="24"/>
            </w:rPr>
            <w:delText xml:space="preserve">a generator </w:delText>
          </w:r>
        </w:del>
      </w:ins>
      <w:ins w:id="53" w:author="Joint Commenters 071425" w:date="2025-06-03T17:16:00Z">
        <w:del w:id="54" w:author="PRS 071625" w:date="2025-07-16T10:10:00Z">
          <w:r w:rsidDel="00E75385">
            <w:rPr>
              <w:rFonts w:ascii="Times New Roman" w:eastAsia="Times New Roman" w:hAnsi="Times New Roman" w:cs="Times New Roman"/>
              <w:sz w:val="24"/>
              <w:szCs w:val="24"/>
            </w:rPr>
            <w:delText>with a nameplate capacity greater than one MW</w:delText>
          </w:r>
        </w:del>
      </w:ins>
      <w:ins w:id="55" w:author="Joint Commenters 071425" w:date="2025-06-03T17:17:00Z">
        <w:del w:id="56" w:author="PRS 071625" w:date="2025-07-16T10:10:00Z">
          <w:r w:rsidDel="00E75385">
            <w:rPr>
              <w:rFonts w:ascii="Times New Roman" w:eastAsia="Times New Roman" w:hAnsi="Times New Roman" w:cs="Times New Roman"/>
              <w:sz w:val="24"/>
              <w:szCs w:val="24"/>
            </w:rPr>
            <w:delText xml:space="preserve"> and indirectly connected through a Customer</w:delText>
          </w:r>
        </w:del>
      </w:ins>
      <w:ins w:id="57" w:author="Joint Commenters 071425" w:date="2025-07-14T12:08:00Z">
        <w:del w:id="58" w:author="PRS 071625" w:date="2025-07-16T10:10:00Z">
          <w:r w:rsidDel="00E75385">
            <w:rPr>
              <w:rFonts w:ascii="Times New Roman" w:eastAsia="Times New Roman" w:hAnsi="Times New Roman" w:cs="Times New Roman"/>
              <w:sz w:val="24"/>
              <w:szCs w:val="24"/>
            </w:rPr>
            <w:delText>-</w:delText>
          </w:r>
        </w:del>
      </w:ins>
      <w:ins w:id="59" w:author="Joint Commenters 071425" w:date="2025-06-03T17:17:00Z">
        <w:del w:id="60" w:author="PRS 071625" w:date="2025-07-16T10:10:00Z">
          <w:r w:rsidDel="00E75385">
            <w:rPr>
              <w:rFonts w:ascii="Times New Roman" w:eastAsia="Times New Roman" w:hAnsi="Times New Roman" w:cs="Times New Roman"/>
              <w:sz w:val="24"/>
              <w:szCs w:val="24"/>
            </w:rPr>
            <w:delText>owned network</w:delText>
          </w:r>
        </w:del>
      </w:ins>
      <w:ins w:id="61" w:author="Joint Commenters 071425" w:date="2025-06-03T17:20:00Z">
        <w:del w:id="62" w:author="PRS 071625" w:date="2025-07-16T10:10:00Z">
          <w:r w:rsidDel="00E75385">
            <w:rPr>
              <w:rFonts w:ascii="Times New Roman" w:eastAsia="Times New Roman" w:hAnsi="Times New Roman" w:cs="Times New Roman"/>
              <w:sz w:val="24"/>
              <w:szCs w:val="24"/>
            </w:rPr>
            <w:delText xml:space="preserve"> to the ERCOT System</w:delText>
          </w:r>
        </w:del>
      </w:ins>
      <w:ins w:id="63" w:author="Joint Commenters 071425" w:date="2025-06-03T17:16:00Z">
        <w:del w:id="64" w:author="PRS 071625" w:date="2025-07-16T10:10:00Z">
          <w:r w:rsidDel="00E75385">
            <w:rPr>
              <w:rFonts w:ascii="Times New Roman" w:eastAsia="Times New Roman" w:hAnsi="Times New Roman" w:cs="Times New Roman"/>
              <w:sz w:val="24"/>
              <w:szCs w:val="24"/>
            </w:rPr>
            <w:delText xml:space="preserve"> but is not </w:delText>
          </w:r>
        </w:del>
      </w:ins>
      <w:ins w:id="65" w:author="Joint Commenters 071425" w:date="2025-06-03T17:19:00Z">
        <w:del w:id="66" w:author="PRS 071625" w:date="2025-07-16T10:10:00Z">
          <w:r w:rsidDel="00E75385">
            <w:rPr>
              <w:rFonts w:ascii="Times New Roman" w:eastAsia="Times New Roman" w:hAnsi="Times New Roman" w:cs="Times New Roman"/>
              <w:sz w:val="24"/>
              <w:szCs w:val="24"/>
            </w:rPr>
            <w:delText>capable of</w:delText>
          </w:r>
        </w:del>
      </w:ins>
      <w:ins w:id="67" w:author="Joint Commenters 071425" w:date="2025-06-03T17:16:00Z">
        <w:del w:id="68" w:author="PRS 071625" w:date="2025-07-16T10:10:00Z">
          <w:r w:rsidDel="00E75385">
            <w:rPr>
              <w:rFonts w:ascii="Times New Roman" w:eastAsia="Times New Roman" w:hAnsi="Times New Roman" w:cs="Times New Roman"/>
              <w:sz w:val="24"/>
              <w:szCs w:val="24"/>
            </w:rPr>
            <w:delText xml:space="preserve"> backfeed</w:delText>
          </w:r>
        </w:del>
      </w:ins>
      <w:ins w:id="69" w:author="Joint Commenters 071425" w:date="2025-06-03T17:19:00Z">
        <w:del w:id="70" w:author="PRS 071625" w:date="2025-07-16T10:10:00Z">
          <w:r w:rsidDel="00E75385">
            <w:rPr>
              <w:rFonts w:ascii="Times New Roman" w:eastAsia="Times New Roman" w:hAnsi="Times New Roman" w:cs="Times New Roman"/>
              <w:sz w:val="24"/>
              <w:szCs w:val="24"/>
            </w:rPr>
            <w:delText>ing</w:delText>
          </w:r>
        </w:del>
      </w:ins>
      <w:ins w:id="71" w:author="Joint Commenters 071425" w:date="2025-06-03T17:16:00Z">
        <w:del w:id="72" w:author="PRS 071625" w:date="2025-07-16T10:10:00Z">
          <w:r w:rsidDel="00E75385">
            <w:rPr>
              <w:rFonts w:ascii="Times New Roman" w:eastAsia="Times New Roman" w:hAnsi="Times New Roman" w:cs="Times New Roman"/>
              <w:sz w:val="24"/>
              <w:szCs w:val="24"/>
            </w:rPr>
            <w:delText xml:space="preserve"> energy </w:delText>
          </w:r>
        </w:del>
      </w:ins>
      <w:ins w:id="73" w:author="ERCOT" w:date="2024-11-01T14:34:00Z">
        <w:r w:rsidRPr="004C1A34">
          <w:rPr>
            <w:rFonts w:ascii="Times New Roman" w:eastAsia="Times New Roman" w:hAnsi="Times New Roman" w:cs="Times New Roman"/>
            <w:sz w:val="24"/>
            <w:szCs w:val="24"/>
          </w:rPr>
          <w:t xml:space="preserve">that </w:t>
        </w:r>
        <w:del w:id="74" w:author="Joint Commenters 071425" w:date="2025-05-29T16:22:00Z">
          <w:r w:rsidRPr="004C1A34" w:rsidDel="003E20EF">
            <w:rPr>
              <w:rFonts w:ascii="Times New Roman" w:eastAsia="Times New Roman" w:hAnsi="Times New Roman" w:cs="Times New Roman"/>
              <w:sz w:val="24"/>
              <w:szCs w:val="24"/>
            </w:rPr>
            <w:delText>is connected to the Distribution System</w:delText>
          </w:r>
        </w:del>
      </w:ins>
      <w:ins w:id="75" w:author="ERCOT" w:date="2024-11-04T12:59:00Z">
        <w:del w:id="76" w:author="Joint Commenters 071425" w:date="2025-05-29T16:22:00Z">
          <w:r w:rsidRPr="004C1A34" w:rsidDel="003E20EF">
            <w:rPr>
              <w:rFonts w:ascii="Times New Roman" w:eastAsia="Times New Roman" w:hAnsi="Times New Roman" w:cs="Times New Roman"/>
              <w:sz w:val="24"/>
              <w:szCs w:val="24"/>
            </w:rPr>
            <w:delText>,</w:delText>
          </w:r>
        </w:del>
      </w:ins>
      <w:ins w:id="77" w:author="ERCOT" w:date="2024-11-01T14:34:00Z">
        <w:del w:id="78" w:author="Joint Commenters 071425" w:date="2025-05-29T16:22:00Z">
          <w:r w:rsidRPr="004C1A34" w:rsidDel="003E20EF">
            <w:rPr>
              <w:rFonts w:ascii="Times New Roman" w:eastAsia="Times New Roman" w:hAnsi="Times New Roman" w:cs="Times New Roman"/>
              <w:sz w:val="24"/>
              <w:szCs w:val="24"/>
            </w:rPr>
            <w:delText xml:space="preserve"> and which </w:delText>
          </w:r>
        </w:del>
      </w:ins>
      <w:ins w:id="79" w:author="PRS 071625" w:date="2025-07-16T10:10:00Z">
        <w:r>
          <w:rPr>
            <w:rFonts w:ascii="Times New Roman" w:eastAsia="Times New Roman" w:hAnsi="Times New Roman" w:cs="Times New Roman"/>
            <w:sz w:val="24"/>
            <w:szCs w:val="24"/>
          </w:rPr>
          <w:t>is connect</w:t>
        </w:r>
      </w:ins>
      <w:ins w:id="80" w:author="PRS 071625" w:date="2025-07-16T10:11:00Z">
        <w:r>
          <w:rPr>
            <w:rFonts w:ascii="Times New Roman" w:eastAsia="Times New Roman" w:hAnsi="Times New Roman" w:cs="Times New Roman"/>
            <w:sz w:val="24"/>
            <w:szCs w:val="24"/>
          </w:rPr>
          <w:t xml:space="preserve">ed to the Distribution System, and which </w:t>
        </w:r>
      </w:ins>
      <w:ins w:id="81" w:author="ERCOT" w:date="2024-11-01T14:34:00Z">
        <w:r w:rsidRPr="004C1A34">
          <w:rPr>
            <w:rFonts w:ascii="Times New Roman" w:eastAsia="Times New Roman" w:hAnsi="Times New Roman" w:cs="Times New Roman"/>
            <w:sz w:val="24"/>
            <w:szCs w:val="24"/>
          </w:rPr>
          <w:t>is not registered with ERCOT</w:t>
        </w:r>
      </w:ins>
      <w:ins w:id="82" w:author="ERCOT" w:date="2024-11-01T14:37:00Z">
        <w:r w:rsidRPr="004C1A34">
          <w:rPr>
            <w:rFonts w:ascii="Times New Roman" w:eastAsia="Times New Roman" w:hAnsi="Times New Roman" w:cs="Times New Roman"/>
            <w:sz w:val="24"/>
            <w:szCs w:val="24"/>
          </w:rPr>
          <w:t xml:space="preserve"> </w:t>
        </w:r>
      </w:ins>
      <w:ins w:id="83" w:author="ERCOT" w:date="2024-11-01T14:38:00Z">
        <w:r w:rsidRPr="004C1A34">
          <w:rPr>
            <w:rFonts w:ascii="Times New Roman" w:eastAsia="Times New Roman" w:hAnsi="Times New Roman" w:cs="Times New Roman"/>
            <w:sz w:val="24"/>
            <w:szCs w:val="24"/>
          </w:rPr>
          <w:t>for the purpose of Settlement</w:t>
        </w:r>
      </w:ins>
      <w:ins w:id="84" w:author="ERCOT" w:date="2024-11-01T14:34:00Z">
        <w:r w:rsidRPr="004C1A34">
          <w:rPr>
            <w:rFonts w:ascii="Times New Roman" w:eastAsia="Times New Roman" w:hAnsi="Times New Roman" w:cs="Times New Roman"/>
            <w:sz w:val="24"/>
            <w:szCs w:val="24"/>
          </w:rPr>
          <w:t xml:space="preserve">. </w:t>
        </w:r>
      </w:ins>
    </w:p>
    <w:p w14:paraId="4FA5E299" w14:textId="77777777" w:rsidR="00CD4446" w:rsidRDefault="00CD4446" w:rsidP="00CD4446">
      <w:pPr>
        <w:keepNext/>
        <w:spacing w:before="240" w:after="240" w:line="240" w:lineRule="auto"/>
        <w:outlineLvl w:val="1"/>
        <w:rPr>
          <w:ins w:id="85"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F2DE33" w14:textId="77777777" w:rsidR="00CD4446" w:rsidRDefault="00CD4446" w:rsidP="00CD4446">
      <w:pPr>
        <w:tabs>
          <w:tab w:val="left" w:pos="2160"/>
        </w:tabs>
        <w:spacing w:after="0" w:line="240" w:lineRule="auto"/>
        <w:rPr>
          <w:ins w:id="86" w:author="ERCOT" w:date="2024-11-01T11:11:00Z"/>
          <w:rFonts w:ascii="Times New Roman" w:eastAsia="Times New Roman" w:hAnsi="Times New Roman" w:cs="Times New Roman"/>
          <w:kern w:val="0"/>
          <w:sz w:val="24"/>
          <w:szCs w:val="24"/>
          <w14:ligatures w14:val="none"/>
        </w:rPr>
      </w:pPr>
      <w:ins w:id="87"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88" w:author="ERCOT Market Rules" w:date="2025-01-16T20:13:00Z">
        <w:r>
          <w:rPr>
            <w:rFonts w:ascii="Times New Roman" w:eastAsia="Times New Roman" w:hAnsi="Times New Roman" w:cs="Times New Roman"/>
            <w:kern w:val="0"/>
            <w:sz w:val="24"/>
            <w:szCs w:val="24"/>
            <w14:ligatures w14:val="none"/>
          </w:rPr>
          <w:t>ed</w:t>
        </w:r>
      </w:ins>
      <w:ins w:id="89" w:author="ERCOT" w:date="2024-11-01T11:11:00Z">
        <w:del w:id="90"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65432377" w14:textId="77777777" w:rsidR="00CD4446" w:rsidRPr="004C1A34" w:rsidRDefault="00CD4446" w:rsidP="00CD4446">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91" w:author="ERCOT" w:date="2024-11-01T15:27:00Z">
        <w:r>
          <w:rPr>
            <w:rFonts w:ascii="Times New Roman" w:eastAsia="Times New Roman" w:hAnsi="Times New Roman" w:cs="Times New Roman"/>
            <w:b/>
            <w:bCs/>
            <w:snapToGrid w:val="0"/>
            <w:kern w:val="0"/>
            <w:sz w:val="24"/>
            <w:szCs w:val="20"/>
            <w14:ligatures w14:val="none"/>
          </w:rPr>
          <w:t>or</w:t>
        </w:r>
      </w:ins>
      <w:del w:id="92"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93"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8"/>
    </w:p>
    <w:p w14:paraId="5BB47D5F" w14:textId="77777777" w:rsidR="00CD4446" w:rsidRPr="007878E6" w:rsidDel="00D47ACC" w:rsidRDefault="00CD4446" w:rsidP="00CD4446">
      <w:pPr>
        <w:spacing w:after="240" w:line="240" w:lineRule="auto"/>
        <w:ind w:left="720" w:hanging="720"/>
        <w:rPr>
          <w:del w:id="94" w:author="ERCOT" w:date="2024-11-01T15:28:00Z"/>
          <w:rFonts w:ascii="Times New Roman" w:eastAsia="Times New Roman" w:hAnsi="Times New Roman" w:cs="Times New Roman"/>
          <w:iCs/>
          <w:kern w:val="0"/>
          <w:sz w:val="24"/>
          <w:szCs w:val="20"/>
          <w14:ligatures w14:val="none"/>
        </w:rPr>
      </w:pPr>
      <w:del w:id="95" w:author="ERCOT" w:date="2024-11-04T11:15:00Z">
        <w:r w:rsidRPr="007878E6" w:rsidDel="00477D8E">
          <w:rPr>
            <w:rFonts w:ascii="Times New Roman" w:eastAsia="Times New Roman" w:hAnsi="Times New Roman" w:cs="Times New Roman"/>
            <w:iCs/>
            <w:kern w:val="0"/>
            <w:sz w:val="24"/>
            <w:szCs w:val="20"/>
            <w14:ligatures w14:val="none"/>
          </w:rPr>
          <w:delText>(1)</w:delText>
        </w:r>
      </w:del>
      <w:del w:id="96"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363A89FE" w14:textId="77777777" w:rsidR="00CD4446" w:rsidRPr="007878E6" w:rsidDel="00D47ACC" w:rsidRDefault="00CD4446" w:rsidP="00CD4446">
      <w:pPr>
        <w:spacing w:after="240" w:line="240" w:lineRule="auto"/>
        <w:ind w:left="720" w:hanging="720"/>
        <w:rPr>
          <w:del w:id="97" w:author="ERCOT" w:date="2024-11-01T15:28:00Z"/>
          <w:rFonts w:ascii="Times New Roman" w:eastAsia="Times New Roman" w:hAnsi="Times New Roman" w:cs="Times New Roman"/>
          <w:iCs/>
          <w:kern w:val="0"/>
          <w:sz w:val="24"/>
          <w:szCs w:val="20"/>
          <w14:ligatures w14:val="none"/>
        </w:rPr>
      </w:pPr>
      <w:del w:id="98"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shall report the aggregate unregistered DG capacity of only those sites greater than or equal to 50 kW, inclusive of systems used to support self-serve Load.  NOIEs shall report their capacity by Load Zone and by primary fuel type as follows:</w:delText>
        </w:r>
      </w:del>
    </w:p>
    <w:p w14:paraId="7ECC9F00" w14:textId="77777777" w:rsidR="00CD4446" w:rsidRPr="007878E6" w:rsidDel="00D47ACC" w:rsidRDefault="00CD4446" w:rsidP="00CD4446">
      <w:pPr>
        <w:spacing w:after="240" w:line="240" w:lineRule="auto"/>
        <w:ind w:left="720" w:hanging="720"/>
        <w:rPr>
          <w:del w:id="99" w:author="ERCOT" w:date="2024-11-01T15:28:00Z"/>
          <w:rFonts w:ascii="Times New Roman" w:eastAsia="Times New Roman" w:hAnsi="Times New Roman" w:cs="Times New Roman"/>
          <w:kern w:val="0"/>
          <w:sz w:val="24"/>
          <w:szCs w:val="20"/>
          <w14:ligatures w14:val="none"/>
        </w:rPr>
      </w:pPr>
      <w:del w:id="100"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0AFCB904" w14:textId="77777777" w:rsidR="00CD4446" w:rsidRPr="007878E6" w:rsidDel="00D47ACC" w:rsidRDefault="00CD4446" w:rsidP="00CD4446">
      <w:pPr>
        <w:spacing w:after="240" w:line="240" w:lineRule="auto"/>
        <w:ind w:left="720" w:hanging="720"/>
        <w:rPr>
          <w:del w:id="101" w:author="ERCOT" w:date="2024-11-01T15:28:00Z"/>
          <w:rFonts w:ascii="Times New Roman" w:eastAsia="Times New Roman" w:hAnsi="Times New Roman" w:cs="Times New Roman"/>
          <w:kern w:val="0"/>
          <w:sz w:val="24"/>
          <w:szCs w:val="20"/>
          <w14:ligatures w14:val="none"/>
        </w:rPr>
      </w:pPr>
      <w:del w:id="102"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1C52853A" w14:textId="77777777" w:rsidR="00CD4446" w:rsidRPr="007878E6" w:rsidDel="00D47ACC" w:rsidRDefault="00CD4446" w:rsidP="00CD4446">
      <w:pPr>
        <w:spacing w:after="240" w:line="240" w:lineRule="auto"/>
        <w:ind w:left="720" w:hanging="720"/>
        <w:rPr>
          <w:del w:id="103" w:author="ERCOT" w:date="2024-11-01T15:28:00Z"/>
          <w:rFonts w:ascii="Times New Roman" w:eastAsia="Times New Roman" w:hAnsi="Times New Roman" w:cs="Times New Roman"/>
          <w:kern w:val="0"/>
          <w:sz w:val="24"/>
          <w:szCs w:val="20"/>
          <w14:ligatures w14:val="none"/>
        </w:rPr>
      </w:pPr>
      <w:del w:id="104"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24CDD372" w14:textId="77777777" w:rsidR="00CD4446" w:rsidRPr="007878E6" w:rsidDel="00D47ACC" w:rsidRDefault="00CD4446" w:rsidP="00CD4446">
      <w:pPr>
        <w:spacing w:after="240" w:line="240" w:lineRule="auto"/>
        <w:ind w:left="720" w:hanging="720"/>
        <w:rPr>
          <w:del w:id="105" w:author="ERCOT" w:date="2024-11-01T15:28:00Z"/>
          <w:rFonts w:ascii="Times New Roman" w:eastAsia="Times New Roman" w:hAnsi="Times New Roman" w:cs="Times New Roman"/>
          <w:kern w:val="0"/>
          <w:sz w:val="24"/>
          <w:szCs w:val="20"/>
          <w14:ligatures w14:val="none"/>
        </w:rPr>
      </w:pPr>
      <w:del w:id="106" w:author="ERCOT" w:date="2024-11-01T15:28:00Z">
        <w:r w:rsidRPr="007878E6" w:rsidDel="00D47ACC">
          <w:rPr>
            <w:rFonts w:ascii="Times New Roman" w:eastAsia="Times New Roman" w:hAnsi="Times New Roman" w:cs="Times New Roman"/>
            <w:kern w:val="0"/>
            <w:sz w:val="24"/>
            <w:szCs w:val="20"/>
            <w14:ligatures w14:val="none"/>
          </w:rPr>
          <w:lastRenderedPageBreak/>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073579EF" w14:textId="77777777" w:rsidR="00CD4446" w:rsidRPr="007878E6" w:rsidDel="00D47ACC" w:rsidRDefault="00CD4446" w:rsidP="00CD4446">
      <w:pPr>
        <w:spacing w:after="240" w:line="240" w:lineRule="auto"/>
        <w:ind w:left="720" w:hanging="720"/>
        <w:rPr>
          <w:del w:id="107" w:author="ERCOT" w:date="2024-11-01T15:28:00Z"/>
          <w:rFonts w:ascii="Times New Roman" w:eastAsia="Times New Roman" w:hAnsi="Times New Roman" w:cs="Times New Roman"/>
          <w:iCs/>
          <w:kern w:val="0"/>
          <w:sz w:val="24"/>
          <w:szCs w:val="20"/>
          <w14:ligatures w14:val="none"/>
        </w:rPr>
      </w:pPr>
      <w:del w:id="108"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9937E2C" w14:textId="77777777" w:rsidR="00CD4446" w:rsidRPr="007878E6" w:rsidDel="00D47ACC" w:rsidRDefault="00CD4446" w:rsidP="00CD4446">
      <w:pPr>
        <w:spacing w:after="240" w:line="240" w:lineRule="auto"/>
        <w:ind w:left="720"/>
        <w:rPr>
          <w:del w:id="109" w:author="ERCOT" w:date="2024-11-01T15:28:00Z"/>
          <w:rFonts w:ascii="Times New Roman" w:eastAsia="Times New Roman" w:hAnsi="Times New Roman" w:cs="Times New Roman"/>
          <w:kern w:val="0"/>
          <w:sz w:val="24"/>
          <w:szCs w:val="20"/>
          <w14:ligatures w14:val="none"/>
        </w:rPr>
      </w:pPr>
      <w:del w:id="110"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1A5C283E" w14:textId="77777777" w:rsidR="00CD4446" w:rsidRPr="007878E6" w:rsidDel="00D47ACC" w:rsidRDefault="00CD4446" w:rsidP="00CD4446">
      <w:pPr>
        <w:spacing w:after="240" w:line="240" w:lineRule="auto"/>
        <w:ind w:left="1440" w:hanging="720"/>
        <w:rPr>
          <w:del w:id="111" w:author="ERCOT" w:date="2024-11-01T15:28:00Z"/>
          <w:rFonts w:ascii="Times New Roman" w:eastAsia="Times New Roman" w:hAnsi="Times New Roman" w:cs="Times New Roman"/>
          <w:kern w:val="0"/>
          <w:sz w:val="24"/>
          <w:szCs w:val="20"/>
          <w14:ligatures w14:val="none"/>
        </w:rPr>
      </w:pPr>
      <w:del w:id="112"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5C808639" w14:textId="77777777" w:rsidR="00CD4446" w:rsidRPr="007878E6" w:rsidDel="00D47ACC" w:rsidRDefault="00CD4446" w:rsidP="00CD4446">
      <w:pPr>
        <w:spacing w:after="240" w:line="240" w:lineRule="auto"/>
        <w:ind w:left="1440" w:hanging="720"/>
        <w:rPr>
          <w:del w:id="113" w:author="ERCOT" w:date="2024-11-01T15:28:00Z"/>
          <w:rFonts w:ascii="Times New Roman" w:eastAsia="Times New Roman" w:hAnsi="Times New Roman" w:cs="Times New Roman"/>
          <w:kern w:val="0"/>
          <w:sz w:val="24"/>
          <w:szCs w:val="20"/>
          <w14:ligatures w14:val="none"/>
        </w:rPr>
      </w:pPr>
      <w:del w:id="114"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9AA1F49" w14:textId="77777777" w:rsidR="00CD4446" w:rsidRPr="007878E6" w:rsidDel="00D47ACC" w:rsidRDefault="00CD4446" w:rsidP="00CD4446">
      <w:pPr>
        <w:spacing w:after="240" w:line="240" w:lineRule="auto"/>
        <w:ind w:left="1440" w:hanging="720"/>
        <w:rPr>
          <w:del w:id="115" w:author="ERCOT" w:date="2024-11-01T15:28:00Z"/>
          <w:rFonts w:ascii="Times New Roman" w:eastAsia="Times New Roman" w:hAnsi="Times New Roman" w:cs="Times New Roman"/>
          <w:kern w:val="0"/>
          <w:sz w:val="24"/>
          <w:szCs w:val="20"/>
          <w14:ligatures w14:val="none"/>
        </w:rPr>
      </w:pPr>
      <w:del w:id="116"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1E7F008C" w14:textId="77777777" w:rsidR="00CD4446" w:rsidDel="00D47ACC" w:rsidRDefault="00CD4446" w:rsidP="00CD4446">
      <w:pPr>
        <w:spacing w:after="240" w:line="240" w:lineRule="auto"/>
        <w:ind w:left="720" w:hanging="720"/>
        <w:rPr>
          <w:del w:id="117" w:author="ERCOT" w:date="2024-11-01T15:28:00Z"/>
          <w:rFonts w:ascii="Times New Roman" w:eastAsia="Times New Roman" w:hAnsi="Times New Roman" w:cs="Times New Roman"/>
          <w:kern w:val="0"/>
          <w:sz w:val="24"/>
          <w:szCs w:val="20"/>
          <w14:ligatures w14:val="none"/>
        </w:rPr>
      </w:pPr>
      <w:del w:id="118" w:author="ERCOT" w:date="2024-11-01T15:28:00Z">
        <w:r w:rsidRPr="007878E6" w:rsidDel="00D47ACC">
          <w:rPr>
            <w:rFonts w:ascii="Times New Roman" w:eastAsia="Times New Roman" w:hAnsi="Times New Roman" w:cs="Times New Roman"/>
            <w:kern w:val="0"/>
            <w:sz w:val="24"/>
            <w:szCs w:val="20"/>
            <w14:ligatures w14:val="none"/>
          </w:rPr>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0944CA36" w14:textId="77777777" w:rsidR="00CD4446" w:rsidRPr="009F335F" w:rsidRDefault="00CD4446" w:rsidP="00CD4446">
      <w:pPr>
        <w:spacing w:after="240" w:line="240" w:lineRule="auto"/>
        <w:ind w:left="720" w:hanging="720"/>
        <w:rPr>
          <w:ins w:id="119" w:author="ERCOT" w:date="2024-11-19T11:03:00Z"/>
          <w:rFonts w:ascii="Times New Roman" w:eastAsia="Times New Roman" w:hAnsi="Times New Roman" w:cs="Times New Roman"/>
          <w:iCs/>
          <w:kern w:val="0"/>
          <w:sz w:val="24"/>
          <w:szCs w:val="24"/>
          <w14:ligatures w14:val="none"/>
        </w:rPr>
      </w:pPr>
      <w:bookmarkStart w:id="120" w:name="_Toc178232069"/>
      <w:ins w:id="121"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 xml:space="preserve">As a condition for approval of the interconnection of an Unregistered Distributed Generator (UDG) to a </w:t>
        </w:r>
        <w:del w:id="122" w:author="Joint Commenters 071425" w:date="2025-06-03T17:23:00Z">
          <w:r w:rsidRPr="009F335F" w:rsidDel="00CD7612">
            <w:rPr>
              <w:rFonts w:ascii="Times New Roman" w:eastAsia="Times New Roman" w:hAnsi="Times New Roman" w:cs="Times New Roman"/>
              <w:iCs/>
              <w:kern w:val="0"/>
              <w:sz w:val="24"/>
              <w:szCs w:val="24"/>
              <w14:ligatures w14:val="none"/>
            </w:rPr>
            <w:delText>distribution system</w:delText>
          </w:r>
        </w:del>
      </w:ins>
      <w:ins w:id="123" w:author="Joint Commenters 071425" w:date="2025-06-03T17:23:00Z">
        <w:r>
          <w:rPr>
            <w:rFonts w:ascii="Times New Roman" w:eastAsia="Times New Roman" w:hAnsi="Times New Roman" w:cs="Times New Roman"/>
            <w:iCs/>
            <w:kern w:val="0"/>
            <w:sz w:val="24"/>
            <w:szCs w:val="24"/>
            <w14:ligatures w14:val="none"/>
          </w:rPr>
          <w:t>Distribution System</w:t>
        </w:r>
      </w:ins>
      <w:ins w:id="124" w:author="ERCOT" w:date="2024-11-19T11:03:00Z">
        <w:r w:rsidRPr="009F335F">
          <w:rPr>
            <w:rFonts w:ascii="Times New Roman" w:eastAsia="Times New Roman" w:hAnsi="Times New Roman" w:cs="Times New Roman"/>
            <w:iCs/>
            <w:kern w:val="0"/>
            <w:sz w:val="24"/>
            <w:szCs w:val="24"/>
            <w14:ligatures w14:val="none"/>
          </w:rPr>
          <w:t xml:space="preserve">, the </w:t>
        </w:r>
        <w:del w:id="125" w:author="Joint Commenters 071425" w:date="2025-05-29T16:23:00Z">
          <w:r w:rsidRPr="009F335F" w:rsidDel="003E20EF">
            <w:rPr>
              <w:rFonts w:ascii="Times New Roman" w:eastAsia="Times New Roman" w:hAnsi="Times New Roman" w:cs="Times New Roman"/>
              <w:iCs/>
              <w:kern w:val="0"/>
              <w:sz w:val="24"/>
              <w:szCs w:val="24"/>
              <w14:ligatures w14:val="none"/>
            </w:rPr>
            <w:delText xml:space="preserve">Entity that owns the UDG shall provide the following information to the </w:delText>
          </w:r>
        </w:del>
        <w:r w:rsidRPr="009F335F">
          <w:rPr>
            <w:rFonts w:ascii="Times New Roman" w:eastAsia="Times New Roman" w:hAnsi="Times New Roman" w:cs="Times New Roman"/>
            <w:iCs/>
            <w:kern w:val="0"/>
            <w:sz w:val="24"/>
            <w:szCs w:val="24"/>
            <w14:ligatures w14:val="none"/>
          </w:rPr>
          <w:t>interconnecting Distribution Service Provider (DSP)</w:t>
        </w:r>
      </w:ins>
      <w:ins w:id="126" w:author="Joint Commenters 071425" w:date="2025-05-29T16:23:00Z">
        <w:r>
          <w:rPr>
            <w:rFonts w:ascii="Times New Roman" w:eastAsia="Times New Roman" w:hAnsi="Times New Roman" w:cs="Times New Roman"/>
            <w:iCs/>
            <w:kern w:val="0"/>
            <w:sz w:val="24"/>
            <w:szCs w:val="24"/>
            <w14:ligatures w14:val="none"/>
          </w:rPr>
          <w:t xml:space="preserve"> shall </w:t>
        </w:r>
      </w:ins>
      <w:ins w:id="127" w:author="Joint Commenters 071425" w:date="2025-06-09T22:47:00Z">
        <w:r>
          <w:rPr>
            <w:rFonts w:ascii="Times New Roman" w:eastAsia="Times New Roman" w:hAnsi="Times New Roman" w:cs="Times New Roman"/>
            <w:iCs/>
            <w:kern w:val="0"/>
            <w:sz w:val="24"/>
            <w:szCs w:val="24"/>
            <w14:ligatures w14:val="none"/>
          </w:rPr>
          <w:t>require</w:t>
        </w:r>
      </w:ins>
      <w:ins w:id="128" w:author="Joint Commenters 071425" w:date="2025-05-29T16:23:00Z">
        <w:r>
          <w:rPr>
            <w:rFonts w:ascii="Times New Roman" w:eastAsia="Times New Roman" w:hAnsi="Times New Roman" w:cs="Times New Roman"/>
            <w:iCs/>
            <w:kern w:val="0"/>
            <w:sz w:val="24"/>
            <w:szCs w:val="24"/>
            <w14:ligatures w14:val="none"/>
          </w:rPr>
          <w:t xml:space="preserve"> the following information from the Entity that owns</w:t>
        </w:r>
      </w:ins>
      <w:ins w:id="129" w:author="PRS 071625" w:date="2025-07-16T10:10:00Z">
        <w:r>
          <w:rPr>
            <w:rFonts w:ascii="Times New Roman" w:eastAsia="Times New Roman" w:hAnsi="Times New Roman" w:cs="Times New Roman"/>
            <w:iCs/>
            <w:kern w:val="0"/>
            <w:sz w:val="24"/>
            <w:szCs w:val="24"/>
            <w14:ligatures w14:val="none"/>
          </w:rPr>
          <w:t xml:space="preserve"> the UDG</w:t>
        </w:r>
      </w:ins>
      <w:ins w:id="130" w:author="Joint Commenters 071425" w:date="2025-05-29T16:23:00Z">
        <w:r>
          <w:rPr>
            <w:rFonts w:ascii="Times New Roman" w:eastAsia="Times New Roman" w:hAnsi="Times New Roman" w:cs="Times New Roman"/>
            <w:iCs/>
            <w:kern w:val="0"/>
            <w:sz w:val="24"/>
            <w:szCs w:val="24"/>
            <w14:ligatures w14:val="none"/>
          </w:rPr>
          <w:t xml:space="preserve"> or the Customer to whom the UDG is interconnecting</w:t>
        </w:r>
      </w:ins>
      <w:ins w:id="131" w:author="ERCOT" w:date="2024-11-19T11:03:00Z">
        <w:r w:rsidRPr="009F335F">
          <w:rPr>
            <w:rFonts w:ascii="Times New Roman" w:eastAsia="Times New Roman" w:hAnsi="Times New Roman" w:cs="Times New Roman"/>
            <w:iCs/>
            <w:kern w:val="0"/>
            <w:sz w:val="24"/>
            <w:szCs w:val="24"/>
            <w14:ligatures w14:val="none"/>
          </w:rPr>
          <w:t>:</w:t>
        </w:r>
      </w:ins>
    </w:p>
    <w:p w14:paraId="2F0E3ACE" w14:textId="77777777" w:rsidR="00CD4446" w:rsidRPr="009F335F" w:rsidRDefault="00CD4446" w:rsidP="00CD4446">
      <w:pPr>
        <w:spacing w:after="240" w:line="240" w:lineRule="auto"/>
        <w:ind w:left="720"/>
        <w:rPr>
          <w:ins w:id="132" w:author="ERCOT" w:date="2024-11-19T11:03:00Z"/>
          <w:rFonts w:ascii="Times New Roman" w:eastAsia="Times New Roman" w:hAnsi="Times New Roman" w:cs="Times New Roman"/>
          <w:kern w:val="0"/>
          <w:sz w:val="24"/>
          <w:szCs w:val="24"/>
          <w14:ligatures w14:val="none"/>
        </w:rPr>
      </w:pPr>
      <w:ins w:id="133"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Fuel Type (Solar, Wind, Natural Gas, Diesel, Energy Storage, etc</w:t>
        </w:r>
      </w:ins>
      <w:ins w:id="134" w:author="Joint Commenters 071425" w:date="2025-05-29T16:23:00Z">
        <w:r>
          <w:rPr>
            <w:rFonts w:ascii="Times New Roman" w:eastAsia="Times New Roman" w:hAnsi="Times New Roman" w:cs="Times New Roman"/>
            <w:kern w:val="0"/>
            <w:sz w:val="24"/>
            <w:szCs w:val="24"/>
            <w14:ligatures w14:val="none"/>
          </w:rPr>
          <w:t>.</w:t>
        </w:r>
      </w:ins>
      <w:ins w:id="135" w:author="ERCOT" w:date="2024-11-19T11:03:00Z">
        <w:r w:rsidRPr="009F335F">
          <w:rPr>
            <w:rFonts w:ascii="Times New Roman" w:eastAsia="Times New Roman" w:hAnsi="Times New Roman" w:cs="Times New Roman"/>
            <w:kern w:val="0"/>
            <w:sz w:val="24"/>
            <w:szCs w:val="24"/>
            <w14:ligatures w14:val="none"/>
          </w:rPr>
          <w:t xml:space="preserve">); </w:t>
        </w:r>
      </w:ins>
    </w:p>
    <w:p w14:paraId="4FF2CBB9" w14:textId="77777777" w:rsidR="00CD4446" w:rsidRPr="009F335F" w:rsidRDefault="00CD4446" w:rsidP="00CD4446">
      <w:pPr>
        <w:spacing w:after="240" w:line="240" w:lineRule="auto"/>
        <w:ind w:left="1440" w:hanging="720"/>
        <w:rPr>
          <w:ins w:id="136" w:author="ERCOT" w:date="2024-11-19T11:03:00Z"/>
          <w:rFonts w:ascii="Times New Roman" w:eastAsia="Times New Roman" w:hAnsi="Times New Roman" w:cs="Times New Roman"/>
          <w:kern w:val="0"/>
          <w:sz w:val="24"/>
          <w:szCs w:val="24"/>
          <w14:ligatures w14:val="none"/>
        </w:rPr>
      </w:pPr>
      <w:ins w:id="13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138" w:author="Oncor 051325" w:date="2025-05-08T09:41:00Z">
        <w:r>
          <w:rPr>
            <w:rFonts w:ascii="Times New Roman" w:eastAsia="Times New Roman" w:hAnsi="Times New Roman" w:cs="Times New Roman"/>
            <w:kern w:val="0"/>
            <w:sz w:val="24"/>
            <w:szCs w:val="24"/>
            <w14:ligatures w14:val="none"/>
          </w:rPr>
          <w:t>kW</w:t>
        </w:r>
      </w:ins>
      <w:ins w:id="139" w:author="ERCOT" w:date="2024-11-19T11:03:00Z">
        <w:del w:id="140"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307E5EB6" w14:textId="77777777" w:rsidR="00CD4446" w:rsidRPr="009322AD" w:rsidRDefault="00CD4446" w:rsidP="00CD4446">
      <w:pPr>
        <w:spacing w:after="240" w:line="240" w:lineRule="auto"/>
        <w:ind w:left="1440" w:hanging="720"/>
        <w:rPr>
          <w:ins w:id="141" w:author="ERCOT" w:date="2024-11-19T11:03:00Z"/>
          <w:rFonts w:ascii="Times New Roman" w:eastAsia="Times New Roman" w:hAnsi="Times New Roman" w:cs="Times New Roman"/>
          <w:kern w:val="0"/>
          <w:sz w:val="24"/>
          <w:szCs w:val="24"/>
          <w14:ligatures w14:val="none"/>
        </w:rPr>
      </w:pPr>
      <w:ins w:id="142"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143" w:author="Oncor 051325" w:date="2025-05-08T09:41:00Z">
        <w:r>
          <w:rPr>
            <w:rFonts w:ascii="Times New Roman" w:eastAsia="Times New Roman" w:hAnsi="Times New Roman" w:cs="Times New Roman"/>
            <w:kern w:val="0"/>
            <w:sz w:val="24"/>
            <w:szCs w:val="24"/>
            <w14:ligatures w14:val="none"/>
          </w:rPr>
          <w:t>kWh</w:t>
        </w:r>
      </w:ins>
      <w:ins w:id="144" w:author="ERCOT" w:date="2024-11-19T11:03:00Z">
        <w:del w:id="145"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7B04322C" w14:textId="77777777" w:rsidR="00CD4446" w:rsidRPr="009322AD" w:rsidRDefault="00CD4446" w:rsidP="00CD4446">
      <w:pPr>
        <w:spacing w:after="240" w:line="240" w:lineRule="auto"/>
        <w:ind w:left="1440" w:hanging="720"/>
        <w:rPr>
          <w:ins w:id="146" w:author="ERCOT" w:date="2024-11-19T11:03:00Z"/>
          <w:rFonts w:ascii="Times New Roman" w:eastAsia="Times New Roman" w:hAnsi="Times New Roman" w:cs="Times New Roman"/>
          <w:kern w:val="0"/>
          <w:sz w:val="24"/>
          <w:szCs w:val="24"/>
          <w14:ligatures w14:val="none"/>
        </w:rPr>
      </w:pPr>
      <w:ins w:id="147"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w:t>
        </w:r>
      </w:ins>
      <w:ins w:id="148" w:author="Joint Commenters 071425" w:date="2025-05-29T17:18:00Z">
        <w:r>
          <w:rPr>
            <w:rFonts w:ascii="Times New Roman" w:eastAsia="Times New Roman" w:hAnsi="Times New Roman" w:cs="Times New Roman"/>
            <w:kern w:val="0"/>
            <w:sz w:val="24"/>
            <w:szCs w:val="24"/>
            <w14:ligatures w14:val="none"/>
          </w:rPr>
          <w:t xml:space="preserve"> Leading and Lagging</w:t>
        </w:r>
      </w:ins>
      <w:ins w:id="149" w:author="ERCOT" w:date="2024-11-19T11:03:00Z">
        <w:r w:rsidRPr="009322AD">
          <w:rPr>
            <w:rFonts w:ascii="Times New Roman" w:eastAsia="Times New Roman" w:hAnsi="Times New Roman" w:cs="Times New Roman"/>
            <w:kern w:val="0"/>
            <w:sz w:val="24"/>
            <w:szCs w:val="24"/>
            <w14:ligatures w14:val="none"/>
          </w:rPr>
          <w:t xml:space="preserve"> Reactive power capability</w:t>
        </w:r>
      </w:ins>
      <w:ins w:id="150" w:author="Joint Commenters 071425" w:date="2025-05-29T16:24:00Z">
        <w:r>
          <w:rPr>
            <w:rFonts w:ascii="Times New Roman" w:eastAsia="Times New Roman" w:hAnsi="Times New Roman" w:cs="Times New Roman"/>
            <w:kern w:val="0"/>
            <w:sz w:val="24"/>
            <w:szCs w:val="24"/>
            <w14:ligatures w14:val="none"/>
          </w:rPr>
          <w:t xml:space="preserve"> in operation</w:t>
        </w:r>
      </w:ins>
      <w:ins w:id="151" w:author="ERCOT" w:date="2024-11-19T11:03:00Z">
        <w:r w:rsidRPr="009322AD">
          <w:rPr>
            <w:rFonts w:ascii="Times New Roman" w:eastAsia="Times New Roman" w:hAnsi="Times New Roman" w:cs="Times New Roman"/>
            <w:kern w:val="0"/>
            <w:sz w:val="24"/>
            <w:szCs w:val="24"/>
            <w14:ligatures w14:val="none"/>
          </w:rPr>
          <w:t>;</w:t>
        </w:r>
      </w:ins>
      <w:ins w:id="152" w:author="Joint Commenters 071425" w:date="2025-05-29T16:24:00Z">
        <w:r>
          <w:rPr>
            <w:rFonts w:ascii="Times New Roman" w:eastAsia="Times New Roman" w:hAnsi="Times New Roman" w:cs="Times New Roman"/>
            <w:kern w:val="0"/>
            <w:sz w:val="24"/>
            <w:szCs w:val="24"/>
            <w14:ligatures w14:val="none"/>
          </w:rPr>
          <w:t xml:space="preserve"> and</w:t>
        </w:r>
      </w:ins>
    </w:p>
    <w:p w14:paraId="6B05BBD1" w14:textId="77777777" w:rsidR="00CD4446" w:rsidRPr="009322AD" w:rsidDel="003E20EF" w:rsidRDefault="00CD4446" w:rsidP="00CD4446">
      <w:pPr>
        <w:spacing w:after="240" w:line="240" w:lineRule="auto"/>
        <w:ind w:left="1440" w:hanging="720"/>
        <w:rPr>
          <w:ins w:id="153" w:author="ERCOT" w:date="2024-11-19T11:03:00Z"/>
          <w:del w:id="154" w:author="Joint Commenters 071425" w:date="2025-05-29T16:24:00Z"/>
          <w:rFonts w:ascii="Times New Roman" w:eastAsia="Times New Roman" w:hAnsi="Times New Roman" w:cs="Times New Roman"/>
          <w:kern w:val="0"/>
          <w:sz w:val="24"/>
          <w:szCs w:val="24"/>
          <w14:ligatures w14:val="none"/>
        </w:rPr>
      </w:pPr>
      <w:ins w:id="155"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 xml:space="preserve">Status of compliance </w:t>
        </w:r>
        <w:del w:id="156" w:author="Joint Commenters 071425" w:date="2025-05-29T16:24:00Z">
          <w:r w:rsidRPr="009322AD" w:rsidDel="003E20EF">
            <w:rPr>
              <w:rFonts w:ascii="Times New Roman" w:eastAsia="Times New Roman" w:hAnsi="Times New Roman" w:cs="Times New Roman"/>
              <w:kern w:val="0"/>
              <w:sz w:val="24"/>
              <w:szCs w:val="24"/>
              <w14:ligatures w14:val="none"/>
            </w:rPr>
            <w:delText>with any PUC voltage ride-though requirements; and</w:delText>
          </w:r>
        </w:del>
      </w:ins>
    </w:p>
    <w:p w14:paraId="56032840" w14:textId="77777777" w:rsidR="00CD4446" w:rsidRDefault="00CD4446" w:rsidP="00CD4446">
      <w:pPr>
        <w:spacing w:after="240" w:line="240" w:lineRule="auto"/>
        <w:ind w:left="1440" w:hanging="720"/>
        <w:rPr>
          <w:ins w:id="157" w:author="ERCOT" w:date="2024-11-19T11:03:00Z"/>
          <w:rFonts w:ascii="Times New Roman" w:eastAsia="Times New Roman" w:hAnsi="Times New Roman" w:cs="Times New Roman"/>
          <w:kern w:val="0"/>
          <w:sz w:val="24"/>
          <w:szCs w:val="24"/>
          <w14:ligatures w14:val="none"/>
        </w:rPr>
      </w:pPr>
      <w:ins w:id="158" w:author="ERCOT" w:date="2024-11-19T11:03:00Z">
        <w:del w:id="159" w:author="Joint Commenters 071425" w:date="2025-05-29T16:24:00Z">
          <w:r w:rsidRPr="009322AD" w:rsidDel="003E20EF">
            <w:rPr>
              <w:rFonts w:ascii="Times New Roman" w:eastAsia="Times New Roman" w:hAnsi="Times New Roman" w:cs="Times New Roman"/>
              <w:kern w:val="0"/>
              <w:sz w:val="24"/>
              <w:szCs w:val="24"/>
              <w14:ligatures w14:val="none"/>
            </w:rPr>
            <w:delText>(f)</w:delText>
          </w:r>
          <w:r w:rsidRPr="009322AD" w:rsidDel="003E20EF">
            <w:rPr>
              <w:rFonts w:ascii="Times New Roman" w:eastAsia="Times New Roman" w:hAnsi="Times New Roman" w:cs="Times New Roman"/>
              <w:kern w:val="0"/>
              <w:sz w:val="24"/>
              <w:szCs w:val="24"/>
              <w14:ligatures w14:val="none"/>
            </w:rPr>
            <w:tab/>
            <w:delText>Status of compliance with any PUC frequency ride-through requirements.</w:delText>
          </w:r>
        </w:del>
      </w:ins>
      <w:ins w:id="160" w:author="Joint Commenters 071425" w:date="2025-05-29T16:24:00Z">
        <w:r>
          <w:rPr>
            <w:rFonts w:ascii="Times New Roman" w:eastAsia="Times New Roman" w:hAnsi="Times New Roman" w:cs="Times New Roman"/>
            <w:kern w:val="0"/>
            <w:sz w:val="24"/>
            <w:szCs w:val="24"/>
            <w14:ligatures w14:val="none"/>
          </w:rPr>
          <w:t xml:space="preserve">with </w:t>
        </w:r>
      </w:ins>
      <w:ins w:id="161" w:author="Joint Commenters 071425" w:date="2025-07-07T15:18:00Z">
        <w:r>
          <w:rPr>
            <w:rFonts w:ascii="Times New Roman" w:eastAsia="Times New Roman" w:hAnsi="Times New Roman" w:cs="Times New Roman"/>
            <w:kern w:val="0"/>
            <w:sz w:val="24"/>
            <w:szCs w:val="24"/>
            <w14:ligatures w14:val="none"/>
          </w:rPr>
          <w:t>applicable frequency and voltage ride through requirements included in P</w:t>
        </w:r>
      </w:ins>
      <w:ins w:id="162" w:author="Joint Commenters 071425" w:date="2025-07-07T15:20:00Z">
        <w:r>
          <w:rPr>
            <w:rFonts w:ascii="Times New Roman" w:eastAsia="Times New Roman" w:hAnsi="Times New Roman" w:cs="Times New Roman"/>
            <w:kern w:val="0"/>
            <w:sz w:val="24"/>
            <w:szCs w:val="24"/>
            <w14:ligatures w14:val="none"/>
          </w:rPr>
          <w:t>.</w:t>
        </w:r>
      </w:ins>
      <w:ins w:id="163" w:author="Joint Commenters 071425" w:date="2025-07-07T15:18:00Z">
        <w:r>
          <w:rPr>
            <w:rFonts w:ascii="Times New Roman" w:eastAsia="Times New Roman" w:hAnsi="Times New Roman" w:cs="Times New Roman"/>
            <w:kern w:val="0"/>
            <w:sz w:val="24"/>
            <w:szCs w:val="24"/>
            <w14:ligatures w14:val="none"/>
          </w:rPr>
          <w:t>U</w:t>
        </w:r>
      </w:ins>
      <w:ins w:id="164" w:author="Joint Commenters 071425" w:date="2025-07-07T15:20:00Z">
        <w:r>
          <w:rPr>
            <w:rFonts w:ascii="Times New Roman" w:eastAsia="Times New Roman" w:hAnsi="Times New Roman" w:cs="Times New Roman"/>
            <w:kern w:val="0"/>
            <w:sz w:val="24"/>
            <w:szCs w:val="24"/>
            <w14:ligatures w14:val="none"/>
          </w:rPr>
          <w:t>.</w:t>
        </w:r>
      </w:ins>
      <w:ins w:id="165" w:author="Joint Commenters 071425" w:date="2025-07-07T15:18:00Z">
        <w:r>
          <w:rPr>
            <w:rFonts w:ascii="Times New Roman" w:eastAsia="Times New Roman" w:hAnsi="Times New Roman" w:cs="Times New Roman"/>
            <w:kern w:val="0"/>
            <w:sz w:val="24"/>
            <w:szCs w:val="24"/>
            <w14:ligatures w14:val="none"/>
          </w:rPr>
          <w:t>C</w:t>
        </w:r>
      </w:ins>
      <w:ins w:id="166" w:author="Joint Commenters 071425" w:date="2025-07-07T15:20:00Z">
        <w:r>
          <w:rPr>
            <w:rFonts w:ascii="Times New Roman" w:eastAsia="Times New Roman" w:hAnsi="Times New Roman" w:cs="Times New Roman"/>
            <w:kern w:val="0"/>
            <w:sz w:val="24"/>
            <w:szCs w:val="24"/>
            <w14:ligatures w14:val="none"/>
          </w:rPr>
          <w:t>. S</w:t>
        </w:r>
      </w:ins>
      <w:ins w:id="167" w:author="Joint Commenters 071425" w:date="2025-07-14T12:10:00Z">
        <w:r>
          <w:rPr>
            <w:rFonts w:ascii="Times New Roman" w:eastAsia="Times New Roman" w:hAnsi="Times New Roman" w:cs="Times New Roman"/>
            <w:smallCaps/>
            <w:kern w:val="0"/>
            <w:sz w:val="24"/>
            <w:szCs w:val="24"/>
            <w14:ligatures w14:val="none"/>
          </w:rPr>
          <w:t>ubst</w:t>
        </w:r>
      </w:ins>
      <w:ins w:id="168" w:author="Joint Commenters 071425" w:date="2025-07-07T15:20:00Z">
        <w:r>
          <w:rPr>
            <w:rFonts w:ascii="Times New Roman" w:eastAsia="Times New Roman" w:hAnsi="Times New Roman" w:cs="Times New Roman"/>
            <w:kern w:val="0"/>
            <w:sz w:val="24"/>
            <w:szCs w:val="24"/>
            <w14:ligatures w14:val="none"/>
          </w:rPr>
          <w:t>. R. 25.212</w:t>
        </w:r>
      </w:ins>
      <w:ins w:id="169" w:author="Joint Commenters 071425" w:date="2025-05-29T16:24:00Z">
        <w:r>
          <w:rPr>
            <w:rFonts w:ascii="Times New Roman" w:eastAsia="Times New Roman" w:hAnsi="Times New Roman" w:cs="Times New Roman"/>
            <w:kern w:val="0"/>
            <w:sz w:val="24"/>
            <w:szCs w:val="24"/>
            <w14:ligatures w14:val="none"/>
          </w:rPr>
          <w:t>.</w:t>
        </w:r>
      </w:ins>
    </w:p>
    <w:p w14:paraId="522C0BAC" w14:textId="77777777" w:rsidR="00CD4446" w:rsidRDefault="00CD4446" w:rsidP="00CD4446">
      <w:pPr>
        <w:spacing w:after="240" w:line="240" w:lineRule="auto"/>
        <w:ind w:left="720" w:hanging="720"/>
        <w:rPr>
          <w:ins w:id="170" w:author="ERCOT" w:date="2024-11-19T11:03:00Z"/>
          <w:rFonts w:ascii="Times New Roman" w:eastAsia="Times New Roman" w:hAnsi="Times New Roman" w:cs="Times New Roman"/>
          <w:iCs/>
          <w:kern w:val="0"/>
          <w:sz w:val="24"/>
          <w:szCs w:val="24"/>
          <w14:ligatures w14:val="none"/>
        </w:rPr>
      </w:pPr>
      <w:ins w:id="171"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172" w:author="Oncor 051325" w:date="2025-05-08T09:48:00Z">
        <w:del w:id="173" w:author="ERCOT 051425" w:date="2025-05-14T16:30:00Z">
          <w:r w:rsidDel="00443B14">
            <w:rPr>
              <w:rFonts w:ascii="Times New Roman" w:eastAsia="Times New Roman" w:hAnsi="Times New Roman" w:cs="Times New Roman"/>
              <w:kern w:val="0"/>
              <w:sz w:val="24"/>
              <w:szCs w:val="24"/>
              <w14:ligatures w14:val="none"/>
            </w:rPr>
            <w:delText xml:space="preserve">CIM </w:delText>
          </w:r>
        </w:del>
      </w:ins>
      <w:ins w:id="174"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175"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7EC898F3" w14:textId="77777777" w:rsidR="00CD4446" w:rsidRDefault="00CD4446" w:rsidP="00CD4446">
      <w:pPr>
        <w:spacing w:after="240" w:line="240" w:lineRule="auto"/>
        <w:ind w:left="720" w:hanging="720"/>
        <w:rPr>
          <w:rFonts w:ascii="Times New Roman" w:eastAsia="Times New Roman" w:hAnsi="Times New Roman" w:cs="Times New Roman"/>
          <w:iCs/>
          <w:kern w:val="0"/>
          <w:sz w:val="24"/>
          <w:szCs w:val="24"/>
          <w14:ligatures w14:val="none"/>
        </w:rPr>
      </w:pPr>
      <w:ins w:id="176" w:author="ERCOT" w:date="2024-11-19T11:03:00Z">
        <w:r w:rsidRPr="009F335F">
          <w:rPr>
            <w:rFonts w:ascii="Times New Roman" w:eastAsia="Times New Roman" w:hAnsi="Times New Roman" w:cs="Times New Roman"/>
            <w:iCs/>
            <w:kern w:val="0"/>
            <w:sz w:val="24"/>
            <w:szCs w:val="24"/>
            <w14:ligatures w14:val="none"/>
          </w:rPr>
          <w:lastRenderedPageBreak/>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w:t>
        </w:r>
        <w:del w:id="177" w:author="Joint Commenters 071425" w:date="2025-06-03T17:26:00Z">
          <w:r w:rsidRPr="009F335F" w:rsidDel="00CC4258">
            <w:rPr>
              <w:rFonts w:ascii="Times New Roman" w:eastAsia="Times New Roman" w:hAnsi="Times New Roman" w:cs="Times New Roman"/>
              <w:iCs/>
              <w:kern w:val="0"/>
              <w:sz w:val="24"/>
              <w:szCs w:val="24"/>
              <w14:ligatures w14:val="none"/>
            </w:rPr>
            <w:delText xml:space="preserve">that is not also a TSP </w:delText>
          </w:r>
        </w:del>
        <w:r w:rsidRPr="009F335F">
          <w:rPr>
            <w:rFonts w:ascii="Times New Roman" w:eastAsia="Times New Roman" w:hAnsi="Times New Roman" w:cs="Times New Roman"/>
            <w:iCs/>
            <w:kern w:val="0"/>
            <w:sz w:val="24"/>
            <w:szCs w:val="24"/>
            <w14:ligatures w14:val="none"/>
          </w:rPr>
          <w:t>shall report the data described in paragraph (1)(a)-(</w:t>
        </w:r>
        <w:del w:id="178" w:author="Joint Commenters 071425" w:date="2025-07-07T15:23:00Z">
          <w:r w:rsidRPr="009F335F" w:rsidDel="006A4412">
            <w:rPr>
              <w:rFonts w:ascii="Times New Roman" w:eastAsia="Times New Roman" w:hAnsi="Times New Roman" w:cs="Times New Roman"/>
              <w:iCs/>
              <w:kern w:val="0"/>
              <w:sz w:val="24"/>
              <w:szCs w:val="24"/>
              <w14:ligatures w14:val="none"/>
            </w:rPr>
            <w:delText>f</w:delText>
          </w:r>
        </w:del>
      </w:ins>
      <w:ins w:id="179" w:author="Joint Commenters 071425" w:date="2025-07-07T15:23:00Z">
        <w:r>
          <w:rPr>
            <w:rFonts w:ascii="Times New Roman" w:eastAsia="Times New Roman" w:hAnsi="Times New Roman" w:cs="Times New Roman"/>
            <w:iCs/>
            <w:kern w:val="0"/>
            <w:sz w:val="24"/>
            <w:szCs w:val="24"/>
            <w14:ligatures w14:val="none"/>
          </w:rPr>
          <w:t>e</w:t>
        </w:r>
      </w:ins>
      <w:ins w:id="180"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ins>
      <w:ins w:id="181" w:author="Joint Commenters 071425" w:date="2025-05-29T17:02:00Z">
        <w:r>
          <w:rPr>
            <w:rFonts w:ascii="Times New Roman" w:eastAsia="Times New Roman" w:hAnsi="Times New Roman" w:cs="Times New Roman"/>
            <w:iCs/>
            <w:kern w:val="0"/>
            <w:sz w:val="24"/>
            <w:szCs w:val="24"/>
            <w14:ligatures w14:val="none"/>
          </w:rPr>
          <w:t xml:space="preserve"> on a form prescribed by ERCOT</w:t>
        </w:r>
      </w:ins>
      <w:ins w:id="182"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 xml:space="preserve">  </w:t>
        </w:r>
        <w:del w:id="183"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70A0AFD0" w14:textId="77777777" w:rsidR="00CD4446" w:rsidRPr="009F335F" w:rsidRDefault="00CD4446" w:rsidP="00CD4446">
      <w:pPr>
        <w:spacing w:after="240" w:line="240" w:lineRule="auto"/>
        <w:ind w:left="1440" w:hanging="720"/>
        <w:rPr>
          <w:ins w:id="184" w:author="ERCOT" w:date="2024-11-19T11:03:00Z"/>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(a)</w:t>
      </w:r>
      <w:r>
        <w:rPr>
          <w:rFonts w:ascii="Times New Roman" w:eastAsia="Times New Roman" w:hAnsi="Times New Roman" w:cs="Times New Roman"/>
          <w:iCs/>
          <w:kern w:val="0"/>
          <w:sz w:val="24"/>
          <w:szCs w:val="24"/>
          <w14:ligatures w14:val="none"/>
        </w:rPr>
        <w:tab/>
      </w:r>
      <w:ins w:id="185" w:author="Joint Commenters 071425" w:date="2025-05-29T17:15:00Z">
        <w:r>
          <w:rPr>
            <w:rFonts w:ascii="Times New Roman" w:eastAsia="Times New Roman" w:hAnsi="Times New Roman" w:cs="Times New Roman"/>
            <w:iCs/>
            <w:kern w:val="0"/>
            <w:sz w:val="24"/>
            <w:szCs w:val="24"/>
            <w14:ligatures w14:val="none"/>
          </w:rPr>
          <w:t>The DSP may submit additional information relating to the data on its submission to the TSP on the ERCOT</w:t>
        </w:r>
      </w:ins>
      <w:ins w:id="186" w:author="Joint Commenters 071425" w:date="2025-07-14T12:10:00Z">
        <w:r>
          <w:rPr>
            <w:rFonts w:ascii="Times New Roman" w:eastAsia="Times New Roman" w:hAnsi="Times New Roman" w:cs="Times New Roman"/>
            <w:iCs/>
            <w:kern w:val="0"/>
            <w:sz w:val="24"/>
            <w:szCs w:val="24"/>
            <w14:ligatures w14:val="none"/>
          </w:rPr>
          <w:t>-</w:t>
        </w:r>
      </w:ins>
      <w:ins w:id="187" w:author="Joint Commenters 071425" w:date="2025-05-29T17:15:00Z">
        <w:r>
          <w:rPr>
            <w:rFonts w:ascii="Times New Roman" w:eastAsia="Times New Roman" w:hAnsi="Times New Roman" w:cs="Times New Roman"/>
            <w:iCs/>
            <w:kern w:val="0"/>
            <w:sz w:val="24"/>
            <w:szCs w:val="24"/>
            <w14:ligatures w14:val="none"/>
          </w:rPr>
          <w:t xml:space="preserve">prescribed form, which the TSP </w:t>
        </w:r>
      </w:ins>
      <w:ins w:id="188" w:author="Joint Commenters 071425" w:date="2025-05-29T17:16:00Z">
        <w:r>
          <w:rPr>
            <w:rFonts w:ascii="Times New Roman" w:eastAsia="Times New Roman" w:hAnsi="Times New Roman" w:cs="Times New Roman"/>
            <w:iCs/>
            <w:kern w:val="0"/>
            <w:sz w:val="24"/>
            <w:szCs w:val="24"/>
            <w14:ligatures w14:val="none"/>
          </w:rPr>
          <w:t>will subsequently provide to ERCOT.</w:t>
        </w:r>
      </w:ins>
    </w:p>
    <w:p w14:paraId="5F85C369" w14:textId="77777777" w:rsidR="00CD4446" w:rsidRDefault="00CD4446" w:rsidP="00CD4446">
      <w:pPr>
        <w:spacing w:after="240" w:line="240" w:lineRule="auto"/>
        <w:ind w:left="720" w:hanging="720"/>
        <w:rPr>
          <w:ins w:id="189" w:author="Oncor 051325" w:date="2025-05-08T10:09:00Z"/>
          <w:rFonts w:ascii="Times New Roman" w:eastAsia="Times New Roman" w:hAnsi="Times New Roman" w:cs="Times New Roman"/>
          <w:kern w:val="0"/>
          <w:sz w:val="24"/>
          <w:szCs w:val="24"/>
          <w14:ligatures w14:val="none"/>
        </w:rPr>
      </w:pPr>
      <w:ins w:id="190" w:author="Oncor 051325" w:date="2025-05-08T10:06:00Z">
        <w:r>
          <w:rPr>
            <w:rFonts w:ascii="Times New Roman" w:eastAsia="Times New Roman" w:hAnsi="Times New Roman" w:cs="Times New Roman"/>
            <w:kern w:val="0"/>
            <w:sz w:val="24"/>
            <w:szCs w:val="24"/>
            <w14:ligatures w14:val="none"/>
          </w:rPr>
          <w:t>(4)</w:t>
        </w:r>
      </w:ins>
      <w:ins w:id="191" w:author="ERCOT" w:date="2024-11-19T11:03:00Z">
        <w:del w:id="192" w:author="Oncor 051325" w:date="2025-05-08T10:06:00Z">
          <w:r w:rsidRPr="009F335F" w:rsidDel="003E3D6F">
            <w:rPr>
              <w:rFonts w:ascii="Times New Roman" w:eastAsia="Times New Roman" w:hAnsi="Times New Roman" w:cs="Times New Roman"/>
              <w:kern w:val="0"/>
              <w:sz w:val="24"/>
              <w:szCs w:val="24"/>
              <w14:ligatures w14:val="none"/>
            </w:rPr>
            <w:delText>(a)</w:delText>
          </w:r>
        </w:del>
        <w:r w:rsidRPr="009F335F">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For UDGs interconnected prior to September 1, 2023, if the DSP does not have the information described in paragraph (1)(</w:t>
        </w:r>
        <w:proofErr w:type="gramStart"/>
        <w:r>
          <w:rPr>
            <w:rFonts w:ascii="Times New Roman" w:eastAsia="Times New Roman" w:hAnsi="Times New Roman" w:cs="Times New Roman"/>
            <w:kern w:val="0"/>
            <w:sz w:val="24"/>
            <w:szCs w:val="24"/>
            <w14:ligatures w14:val="none"/>
          </w:rPr>
          <w:t>a)-</w:t>
        </w:r>
        <w:proofErr w:type="gramEnd"/>
        <w:r>
          <w:rPr>
            <w:rFonts w:ascii="Times New Roman" w:eastAsia="Times New Roman" w:hAnsi="Times New Roman" w:cs="Times New Roman"/>
            <w:kern w:val="0"/>
            <w:sz w:val="24"/>
            <w:szCs w:val="24"/>
            <w14:ligatures w14:val="none"/>
          </w:rPr>
          <w:t>(</w:t>
        </w:r>
        <w:del w:id="193" w:author="Joint Commenters 071425" w:date="2025-07-07T15:24:00Z">
          <w:r w:rsidDel="009007F7">
            <w:rPr>
              <w:rFonts w:ascii="Times New Roman" w:eastAsia="Times New Roman" w:hAnsi="Times New Roman" w:cs="Times New Roman"/>
              <w:kern w:val="0"/>
              <w:sz w:val="24"/>
              <w:szCs w:val="24"/>
              <w14:ligatures w14:val="none"/>
            </w:rPr>
            <w:delText>f</w:delText>
          </w:r>
        </w:del>
      </w:ins>
      <w:ins w:id="194" w:author="Joint Commenters 071425" w:date="2025-07-07T15:24:00Z">
        <w:r>
          <w:rPr>
            <w:rFonts w:ascii="Times New Roman" w:eastAsia="Times New Roman" w:hAnsi="Times New Roman" w:cs="Times New Roman"/>
            <w:kern w:val="0"/>
            <w:sz w:val="24"/>
            <w:szCs w:val="24"/>
            <w14:ligatures w14:val="none"/>
          </w:rPr>
          <w:t>e</w:t>
        </w:r>
      </w:ins>
      <w:ins w:id="195" w:author="ERCOT" w:date="2024-11-19T11:03:00Z">
        <w:r>
          <w:rPr>
            <w:rFonts w:ascii="Times New Roman" w:eastAsia="Times New Roman" w:hAnsi="Times New Roman" w:cs="Times New Roman"/>
            <w:kern w:val="0"/>
            <w:sz w:val="24"/>
            <w:szCs w:val="24"/>
            <w14:ligatures w14:val="none"/>
          </w:rPr>
          <w:t>) above for a UDG in its service area, then the DSP shall request the information from an Entity that owns the UDG</w:t>
        </w:r>
      </w:ins>
      <w:ins w:id="196" w:author="Joint Commenters 071425" w:date="2025-05-29T17:03:00Z">
        <w:r>
          <w:rPr>
            <w:rFonts w:ascii="Times New Roman" w:eastAsia="Times New Roman" w:hAnsi="Times New Roman" w:cs="Times New Roman"/>
            <w:kern w:val="0"/>
            <w:sz w:val="24"/>
            <w:szCs w:val="24"/>
            <w14:ligatures w14:val="none"/>
          </w:rPr>
          <w:t xml:space="preserve"> or the Customer to whom the UDG is interconnected</w:t>
        </w:r>
      </w:ins>
      <w:ins w:id="197" w:author="ERCOT" w:date="2024-11-19T11:03:00Z">
        <w:r>
          <w:rPr>
            <w:rFonts w:ascii="Times New Roman" w:eastAsia="Times New Roman" w:hAnsi="Times New Roman" w:cs="Times New Roman"/>
            <w:kern w:val="0"/>
            <w:sz w:val="24"/>
            <w:szCs w:val="24"/>
            <w14:ligatures w14:val="none"/>
          </w:rPr>
          <w:t xml:space="preserve">.  </w:t>
        </w:r>
      </w:ins>
    </w:p>
    <w:p w14:paraId="29A66EEF" w14:textId="77777777" w:rsidR="00CD4446" w:rsidRPr="009F335F" w:rsidRDefault="00CD4446" w:rsidP="00CD4446">
      <w:pPr>
        <w:spacing w:after="240" w:line="240" w:lineRule="auto"/>
        <w:ind w:left="1440" w:hanging="720"/>
        <w:rPr>
          <w:ins w:id="198" w:author="ERCOT" w:date="2024-11-19T11:03:00Z"/>
          <w:rFonts w:ascii="Times New Roman" w:eastAsia="Times New Roman" w:hAnsi="Times New Roman" w:cs="Times New Roman"/>
          <w:kern w:val="0"/>
          <w:sz w:val="24"/>
          <w:szCs w:val="24"/>
          <w14:ligatures w14:val="none"/>
        </w:rPr>
      </w:pPr>
      <w:ins w:id="199" w:author="Oncor 051325" w:date="2025-05-08T10:09:00Z">
        <w:r>
          <w:rPr>
            <w:rFonts w:ascii="Times New Roman" w:eastAsia="Times New Roman" w:hAnsi="Times New Roman" w:cs="Times New Roman"/>
            <w:kern w:val="0"/>
            <w:sz w:val="24"/>
            <w:szCs w:val="24"/>
            <w14:ligatures w14:val="none"/>
          </w:rPr>
          <w:t>(a)</w:t>
        </w:r>
        <w:r>
          <w:rPr>
            <w:rFonts w:ascii="Times New Roman" w:eastAsia="Times New Roman" w:hAnsi="Times New Roman" w:cs="Times New Roman"/>
            <w:kern w:val="0"/>
            <w:sz w:val="24"/>
            <w:szCs w:val="24"/>
            <w14:ligatures w14:val="none"/>
          </w:rPr>
          <w:tab/>
        </w:r>
      </w:ins>
      <w:ins w:id="200" w:author="ERCOT" w:date="2024-11-19T11:03:00Z">
        <w:r>
          <w:rPr>
            <w:rFonts w:ascii="Times New Roman" w:eastAsia="Times New Roman" w:hAnsi="Times New Roman" w:cs="Times New Roman"/>
            <w:kern w:val="0"/>
            <w:sz w:val="24"/>
            <w:szCs w:val="24"/>
            <w14:ligatures w14:val="none"/>
          </w:rPr>
          <w:t>I</w:t>
        </w:r>
        <w:r w:rsidRPr="009F335F">
          <w:rPr>
            <w:rFonts w:ascii="Times New Roman" w:eastAsia="Times New Roman" w:hAnsi="Times New Roman" w:cs="Times New Roman"/>
            <w:kern w:val="0"/>
            <w:sz w:val="24"/>
            <w:szCs w:val="24"/>
            <w14:ligatures w14:val="none"/>
          </w:rPr>
          <w:t>n the absence of any timely response by the Entity that owns the UDG</w:t>
        </w:r>
      </w:ins>
      <w:ins w:id="201" w:author="Joint Commenters 071425" w:date="2025-05-29T17:03:00Z">
        <w:r>
          <w:rPr>
            <w:rFonts w:ascii="Times New Roman" w:eastAsia="Times New Roman" w:hAnsi="Times New Roman" w:cs="Times New Roman"/>
            <w:kern w:val="0"/>
            <w:sz w:val="24"/>
            <w:szCs w:val="24"/>
            <w14:ligatures w14:val="none"/>
          </w:rPr>
          <w:t xml:space="preserve"> or the Customer to whom the </w:t>
        </w:r>
      </w:ins>
      <w:ins w:id="202" w:author="Joint Commenters 071425" w:date="2025-05-29T17:04:00Z">
        <w:r>
          <w:rPr>
            <w:rFonts w:ascii="Times New Roman" w:eastAsia="Times New Roman" w:hAnsi="Times New Roman" w:cs="Times New Roman"/>
            <w:kern w:val="0"/>
            <w:sz w:val="24"/>
            <w:szCs w:val="24"/>
            <w14:ligatures w14:val="none"/>
          </w:rPr>
          <w:t>UDG is interconnected</w:t>
        </w:r>
      </w:ins>
      <w:ins w:id="203" w:author="ERCOT" w:date="2024-11-19T11:03:00Z">
        <w:r w:rsidRPr="009F335F">
          <w:rPr>
            <w:rFonts w:ascii="Times New Roman" w:eastAsia="Times New Roman" w:hAnsi="Times New Roman" w:cs="Times New Roman"/>
            <w:kern w:val="0"/>
            <w:sz w:val="24"/>
            <w:szCs w:val="24"/>
            <w14:ligatures w14:val="none"/>
          </w:rPr>
          <w:t xml:space="preserve"> </w:t>
        </w:r>
        <w:r w:rsidRPr="00945233">
          <w:rPr>
            <w:rFonts w:ascii="Times New Roman" w:eastAsia="Times New Roman" w:hAnsi="Times New Roman" w:cs="Times New Roman"/>
            <w:kern w:val="0"/>
            <w:sz w:val="24"/>
            <w:szCs w:val="24"/>
            <w14:ligatures w14:val="none"/>
          </w:rPr>
          <w:t>to the DSP’s request</w:t>
        </w:r>
        <w:r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204" w:author="Oncor 051325" w:date="2025-05-08T10:15:00Z">
        <w:del w:id="205" w:author="ERCOT 051425" w:date="2025-05-14T16:30:00Z">
          <w:r w:rsidDel="00412FCC">
            <w:rPr>
              <w:rFonts w:ascii="Times New Roman" w:eastAsia="Times New Roman" w:hAnsi="Times New Roman" w:cs="Times New Roman"/>
              <w:kern w:val="0"/>
              <w:sz w:val="24"/>
              <w:szCs w:val="24"/>
              <w14:ligatures w14:val="none"/>
            </w:rPr>
            <w:delText>pro</w:delText>
          </w:r>
        </w:del>
      </w:ins>
      <w:ins w:id="206" w:author="Oncor 051325" w:date="2025-05-08T10:16:00Z">
        <w:del w:id="207" w:author="ERCOT 051425" w:date="2025-05-14T16:30:00Z">
          <w:r w:rsidDel="00412FCC">
            <w:rPr>
              <w:rFonts w:ascii="Times New Roman" w:eastAsia="Times New Roman" w:hAnsi="Times New Roman" w:cs="Times New Roman"/>
              <w:kern w:val="0"/>
              <w:sz w:val="24"/>
              <w:szCs w:val="24"/>
              <w14:ligatures w14:val="none"/>
            </w:rPr>
            <w:delText xml:space="preserve">vide, or </w:delText>
          </w:r>
        </w:del>
      </w:ins>
      <w:ins w:id="208" w:author="Joint Commenters 071425" w:date="2025-06-09T23:07:00Z">
        <w:r>
          <w:rPr>
            <w:rFonts w:ascii="Times New Roman" w:eastAsia="Times New Roman" w:hAnsi="Times New Roman" w:cs="Times New Roman"/>
            <w:kern w:val="0"/>
            <w:sz w:val="24"/>
            <w:szCs w:val="24"/>
            <w14:ligatures w14:val="none"/>
          </w:rPr>
          <w:t xml:space="preserve"> provide </w:t>
        </w:r>
      </w:ins>
      <w:ins w:id="209" w:author="Joint Commenters 071425" w:date="2025-05-29T17:05:00Z">
        <w:r>
          <w:rPr>
            <w:rFonts w:ascii="Times New Roman" w:eastAsia="Times New Roman" w:hAnsi="Times New Roman" w:cs="Times New Roman"/>
            <w:kern w:val="0"/>
            <w:sz w:val="24"/>
            <w:szCs w:val="24"/>
            <w14:ligatures w14:val="none"/>
          </w:rPr>
          <w:t xml:space="preserve">in its </w:t>
        </w:r>
      </w:ins>
      <w:ins w:id="210" w:author="ERCOT" w:date="2024-11-19T11:03:00Z">
        <w:r w:rsidRPr="009F335F">
          <w:rPr>
            <w:rFonts w:ascii="Times New Roman" w:eastAsia="Times New Roman" w:hAnsi="Times New Roman" w:cs="Times New Roman"/>
            <w:kern w:val="0"/>
            <w:sz w:val="24"/>
            <w:szCs w:val="24"/>
            <w14:ligatures w14:val="none"/>
          </w:rPr>
          <w:t xml:space="preserve">report to </w:t>
        </w:r>
        <w:del w:id="211" w:author="Joint Commenters 071425" w:date="2025-05-29T17:05:00Z">
          <w:r w:rsidRPr="009F335F" w:rsidDel="00472F91">
            <w:rPr>
              <w:rFonts w:ascii="Times New Roman" w:eastAsia="Times New Roman" w:hAnsi="Times New Roman" w:cs="Times New Roman"/>
              <w:kern w:val="0"/>
              <w:sz w:val="24"/>
              <w:szCs w:val="24"/>
              <w14:ligatures w14:val="none"/>
            </w:rPr>
            <w:delText>its</w:delText>
          </w:r>
        </w:del>
      </w:ins>
      <w:ins w:id="212" w:author="Joint Commenters 071425" w:date="2025-05-29T17:05:00Z">
        <w:r>
          <w:rPr>
            <w:rFonts w:ascii="Times New Roman" w:eastAsia="Times New Roman" w:hAnsi="Times New Roman" w:cs="Times New Roman"/>
            <w:kern w:val="0"/>
            <w:sz w:val="24"/>
            <w:szCs w:val="24"/>
            <w14:ligatures w14:val="none"/>
          </w:rPr>
          <w:t>the</w:t>
        </w:r>
      </w:ins>
      <w:ins w:id="213" w:author="ERCOT" w:date="2024-11-19T11:03:00Z">
        <w:r w:rsidRPr="009F335F">
          <w:rPr>
            <w:rFonts w:ascii="Times New Roman" w:eastAsia="Times New Roman" w:hAnsi="Times New Roman" w:cs="Times New Roman"/>
            <w:kern w:val="0"/>
            <w:sz w:val="24"/>
            <w:szCs w:val="24"/>
            <w14:ligatures w14:val="none"/>
          </w:rPr>
          <w:t xml:space="preserve"> TSP</w:t>
        </w:r>
      </w:ins>
      <w:ins w:id="214" w:author="Oncor 051325" w:date="2025-05-08T10:16:00Z">
        <w:del w:id="215" w:author="ERCOT 051425" w:date="2025-05-14T16:32:00Z">
          <w:r w:rsidDel="00412FCC">
            <w:rPr>
              <w:rFonts w:ascii="Times New Roman" w:eastAsia="Times New Roman" w:hAnsi="Times New Roman" w:cs="Times New Roman"/>
              <w:kern w:val="0"/>
              <w:sz w:val="24"/>
              <w:szCs w:val="24"/>
              <w14:ligatures w14:val="none"/>
            </w:rPr>
            <w:delText>,</w:delText>
          </w:r>
        </w:del>
      </w:ins>
      <w:ins w:id="216" w:author="ERCOT" w:date="2024-11-19T11:03:00Z">
        <w:r w:rsidRPr="009F335F">
          <w:rPr>
            <w:rFonts w:ascii="Times New Roman" w:eastAsia="Times New Roman" w:hAnsi="Times New Roman" w:cs="Times New Roman"/>
            <w:kern w:val="0"/>
            <w:sz w:val="24"/>
            <w:szCs w:val="24"/>
            <w14:ligatures w14:val="none"/>
          </w:rPr>
          <w:t xml:space="preserve"> a good-faith estimate of the information based on field observation</w:t>
        </w:r>
        <w:del w:id="217" w:author="Joint Commenters 071425" w:date="2025-05-29T17:05:00Z">
          <w:r w:rsidRPr="009F335F" w:rsidDel="00472F91">
            <w:rPr>
              <w:rFonts w:ascii="Times New Roman" w:eastAsia="Times New Roman" w:hAnsi="Times New Roman" w:cs="Times New Roman"/>
              <w:kern w:val="0"/>
              <w:sz w:val="24"/>
              <w:szCs w:val="24"/>
              <w14:ligatures w14:val="none"/>
            </w:rPr>
            <w:delText xml:space="preserve"> or</w:delText>
          </w:r>
        </w:del>
      </w:ins>
      <w:ins w:id="218" w:author="Joint Commenters 071425" w:date="2025-05-29T17:05:00Z">
        <w:r>
          <w:rPr>
            <w:rFonts w:ascii="Times New Roman" w:eastAsia="Times New Roman" w:hAnsi="Times New Roman" w:cs="Times New Roman"/>
            <w:kern w:val="0"/>
            <w:sz w:val="24"/>
            <w:szCs w:val="24"/>
            <w14:ligatures w14:val="none"/>
          </w:rPr>
          <w:t>,</w:t>
        </w:r>
      </w:ins>
      <w:ins w:id="219" w:author="ERCOT" w:date="2024-11-19T11:03:00Z">
        <w:r w:rsidRPr="009F335F">
          <w:rPr>
            <w:rFonts w:ascii="Times New Roman" w:eastAsia="Times New Roman" w:hAnsi="Times New Roman" w:cs="Times New Roman"/>
            <w:kern w:val="0"/>
            <w:sz w:val="24"/>
            <w:szCs w:val="24"/>
            <w14:ligatures w14:val="none"/>
          </w:rPr>
          <w:t xml:space="preserve"> other data using reasonable engineering judgment</w:t>
        </w:r>
      </w:ins>
      <w:ins w:id="220" w:author="Joint Commenters 071425" w:date="2025-05-29T17:06:00Z">
        <w:r>
          <w:rPr>
            <w:rFonts w:ascii="Times New Roman" w:eastAsia="Times New Roman" w:hAnsi="Times New Roman" w:cs="Times New Roman"/>
            <w:kern w:val="0"/>
            <w:sz w:val="24"/>
            <w:szCs w:val="24"/>
            <w14:ligatures w14:val="none"/>
          </w:rPr>
          <w:t xml:space="preserve">, or data submitted </w:t>
        </w:r>
      </w:ins>
      <w:ins w:id="221" w:author="Joint Commenters 071425" w:date="2025-05-29T17:11:00Z">
        <w:r>
          <w:rPr>
            <w:rFonts w:ascii="Times New Roman" w:eastAsia="Times New Roman" w:hAnsi="Times New Roman" w:cs="Times New Roman"/>
            <w:kern w:val="0"/>
            <w:sz w:val="24"/>
            <w:szCs w:val="24"/>
            <w14:ligatures w14:val="none"/>
          </w:rPr>
          <w:t>to the DSP as</w:t>
        </w:r>
      </w:ins>
      <w:ins w:id="222" w:author="ERCOT" w:date="2024-11-19T11:03:00Z">
        <w:del w:id="223" w:author="Joint Commenters 071425" w:date="2025-05-29T17:11:00Z">
          <w:r w:rsidRPr="009F335F" w:rsidDel="00472F91">
            <w:rPr>
              <w:rFonts w:ascii="Times New Roman" w:eastAsia="Times New Roman" w:hAnsi="Times New Roman" w:cs="Times New Roman"/>
              <w:kern w:val="0"/>
              <w:sz w:val="24"/>
              <w:szCs w:val="24"/>
              <w14:ligatures w14:val="none"/>
            </w:rPr>
            <w:delText>.</w:delText>
          </w:r>
          <w:r w:rsidDel="00472F91">
            <w:rPr>
              <w:rFonts w:ascii="Times New Roman" w:eastAsia="Times New Roman" w:hAnsi="Times New Roman" w:cs="Times New Roman"/>
              <w:kern w:val="0"/>
              <w:sz w:val="24"/>
              <w:szCs w:val="24"/>
              <w14:ligatures w14:val="none"/>
            </w:rPr>
            <w:delText xml:space="preserve">  </w:delText>
          </w:r>
          <w:r w:rsidRPr="009F335F" w:rsidDel="00472F91">
            <w:rPr>
              <w:rFonts w:ascii="Times New Roman" w:eastAsia="Times New Roman" w:hAnsi="Times New Roman" w:cs="Times New Roman"/>
              <w:kern w:val="0"/>
              <w:sz w:val="24"/>
              <w:szCs w:val="24"/>
              <w14:ligatures w14:val="none"/>
            </w:rPr>
            <w:delText>A DSP, in fulfilling this reporting obligation, may rely on any existing record regarding the information</w:delText>
          </w:r>
        </w:del>
        <w:r w:rsidRPr="009F335F">
          <w:rPr>
            <w:rFonts w:ascii="Times New Roman" w:eastAsia="Times New Roman" w:hAnsi="Times New Roman" w:cs="Times New Roman"/>
            <w:kern w:val="0"/>
            <w:sz w:val="24"/>
            <w:szCs w:val="24"/>
            <w14:ligatures w14:val="none"/>
          </w:rPr>
          <w:t xml:space="preserve"> required in paragraph (1)(a)-(</w:t>
        </w:r>
        <w:del w:id="224" w:author="Joint Commenters 071425" w:date="2025-07-07T15:25:00Z">
          <w:r w:rsidDel="009007F7">
            <w:rPr>
              <w:rFonts w:ascii="Times New Roman" w:eastAsia="Times New Roman" w:hAnsi="Times New Roman" w:cs="Times New Roman"/>
              <w:kern w:val="0"/>
              <w:sz w:val="24"/>
              <w:szCs w:val="24"/>
              <w14:ligatures w14:val="none"/>
            </w:rPr>
            <w:delText>f</w:delText>
          </w:r>
        </w:del>
      </w:ins>
      <w:ins w:id="225" w:author="Joint Commenters 071425" w:date="2025-07-07T15:25:00Z">
        <w:r>
          <w:rPr>
            <w:rFonts w:ascii="Times New Roman" w:eastAsia="Times New Roman" w:hAnsi="Times New Roman" w:cs="Times New Roman"/>
            <w:kern w:val="0"/>
            <w:sz w:val="24"/>
            <w:szCs w:val="24"/>
            <w14:ligatures w14:val="none"/>
          </w:rPr>
          <w:t>e</w:t>
        </w:r>
      </w:ins>
      <w:ins w:id="226"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above</w:t>
        </w:r>
        <w:r w:rsidRPr="009F335F">
          <w:rPr>
            <w:rFonts w:ascii="Times New Roman" w:eastAsia="Times New Roman" w:hAnsi="Times New Roman" w:cs="Times New Roman"/>
            <w:kern w:val="0"/>
            <w:sz w:val="24"/>
            <w:szCs w:val="24"/>
            <w14:ligatures w14:val="none"/>
          </w:rPr>
          <w:t>, if the DSP reasonably believes the information is accurate.</w:t>
        </w:r>
      </w:ins>
    </w:p>
    <w:p w14:paraId="70FA8DDB" w14:textId="77777777" w:rsidR="00CD4446" w:rsidRDefault="00CD4446" w:rsidP="00CD4446">
      <w:pPr>
        <w:spacing w:after="240" w:line="240" w:lineRule="auto"/>
        <w:ind w:left="720" w:hanging="720"/>
        <w:rPr>
          <w:ins w:id="227" w:author="ERCOT 051425" w:date="2025-05-14T16:31:00Z"/>
          <w:rFonts w:ascii="Times New Roman" w:eastAsia="Times New Roman" w:hAnsi="Times New Roman" w:cs="Times New Roman"/>
          <w:iCs/>
          <w:kern w:val="0"/>
          <w:sz w:val="24"/>
          <w:szCs w:val="24"/>
          <w14:ligatures w14:val="none"/>
        </w:rPr>
      </w:pPr>
      <w:ins w:id="228" w:author="ERCOT" w:date="2024-11-19T11:03:00Z">
        <w:r w:rsidRPr="009F335F">
          <w:rPr>
            <w:rFonts w:ascii="Times New Roman" w:eastAsia="Times New Roman" w:hAnsi="Times New Roman" w:cs="Times New Roman"/>
            <w:iCs/>
            <w:kern w:val="0"/>
            <w:sz w:val="24"/>
            <w:szCs w:val="24"/>
            <w14:ligatures w14:val="none"/>
          </w:rPr>
          <w:t>(</w:t>
        </w:r>
      </w:ins>
      <w:ins w:id="229" w:author="Oncor 051325" w:date="2025-05-08T10:15:00Z">
        <w:r>
          <w:rPr>
            <w:rFonts w:ascii="Times New Roman" w:eastAsia="Times New Roman" w:hAnsi="Times New Roman" w:cs="Times New Roman"/>
            <w:iCs/>
            <w:kern w:val="0"/>
            <w:sz w:val="24"/>
            <w:szCs w:val="24"/>
            <w14:ligatures w14:val="none"/>
          </w:rPr>
          <w:t>5</w:t>
        </w:r>
      </w:ins>
      <w:ins w:id="230" w:author="ERCOT" w:date="2024-11-19T11:03:00Z">
        <w:del w:id="231"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232" w:author="ERCOT 052925" w:date="2025-05-29T13:32:00Z">
        <w:r>
          <w:rPr>
            <w:rFonts w:ascii="Times New Roman" w:eastAsia="Times New Roman" w:hAnsi="Times New Roman" w:cs="Times New Roman"/>
            <w:iCs/>
            <w:kern w:val="0"/>
            <w:sz w:val="24"/>
            <w:szCs w:val="24"/>
            <w14:ligatures w14:val="none"/>
          </w:rPr>
          <w:t>30</w:t>
        </w:r>
      </w:ins>
      <w:ins w:id="233" w:author="ERCOT 051425" w:date="2025-05-14T17:11:00Z">
        <w:del w:id="234" w:author="ERCOT 052925" w:date="2025-05-29T13:32:00Z">
          <w:r w:rsidDel="00CB187A">
            <w:rPr>
              <w:rFonts w:ascii="Times New Roman" w:eastAsia="Times New Roman" w:hAnsi="Times New Roman" w:cs="Times New Roman"/>
              <w:iCs/>
              <w:kern w:val="0"/>
              <w:sz w:val="24"/>
              <w:szCs w:val="24"/>
              <w14:ligatures w14:val="none"/>
            </w:rPr>
            <w:delText>1</w:delText>
          </w:r>
        </w:del>
      </w:ins>
      <w:ins w:id="235" w:author="Oncor 051325" w:date="2025-05-08T10:16:00Z">
        <w:del w:id="236" w:author="ERCOT 051425" w:date="2025-05-14T17:11:00Z">
          <w:r w:rsidDel="008A4CE6">
            <w:rPr>
              <w:rFonts w:ascii="Times New Roman" w:eastAsia="Times New Roman" w:hAnsi="Times New Roman" w:cs="Times New Roman"/>
              <w:iCs/>
              <w:kern w:val="0"/>
              <w:sz w:val="24"/>
              <w:szCs w:val="24"/>
              <w14:ligatures w14:val="none"/>
            </w:rPr>
            <w:delText>30</w:delText>
          </w:r>
        </w:del>
      </w:ins>
      <w:ins w:id="237" w:author="ERCOT" w:date="2024-11-19T11:03:00Z">
        <w:del w:id="238" w:author="Oncor 051325" w:date="2025-05-08T10:16:00Z">
          <w:r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w:t>
        </w:r>
        <w:del w:id="239" w:author="Joint Commenters 071425" w:date="2025-07-07T15:37:00Z">
          <w:r w:rsidRPr="009F335F" w:rsidDel="00D277DC">
            <w:rPr>
              <w:rFonts w:ascii="Times New Roman" w:eastAsia="Times New Roman" w:hAnsi="Times New Roman" w:cs="Times New Roman"/>
              <w:iCs/>
              <w:kern w:val="0"/>
              <w:sz w:val="24"/>
              <w:szCs w:val="24"/>
              <w14:ligatures w14:val="none"/>
            </w:rPr>
            <w:delText>f</w:delText>
          </w:r>
        </w:del>
      </w:ins>
      <w:ins w:id="240" w:author="Joint Commenters 071425" w:date="2025-07-07T15:37:00Z">
        <w:r>
          <w:rPr>
            <w:rFonts w:ascii="Times New Roman" w:eastAsia="Times New Roman" w:hAnsi="Times New Roman" w:cs="Times New Roman"/>
            <w:iCs/>
            <w:kern w:val="0"/>
            <w:sz w:val="24"/>
            <w:szCs w:val="24"/>
            <w14:ligatures w14:val="none"/>
          </w:rPr>
          <w:t>e</w:t>
        </w:r>
      </w:ins>
      <w:ins w:id="241"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5720EBE4" w14:textId="77777777" w:rsidR="00CD4446" w:rsidRPr="009F335F" w:rsidRDefault="00CD4446" w:rsidP="00CD4446">
      <w:pPr>
        <w:spacing w:after="240" w:line="240" w:lineRule="auto"/>
        <w:ind w:left="1267" w:hanging="547"/>
        <w:rPr>
          <w:ins w:id="242" w:author="ERCOT" w:date="2024-11-19T11:03:00Z"/>
          <w:rFonts w:ascii="Times New Roman" w:eastAsia="Times New Roman" w:hAnsi="Times New Roman" w:cs="Times New Roman"/>
          <w:iCs/>
          <w:kern w:val="0"/>
          <w:sz w:val="24"/>
          <w:szCs w:val="24"/>
          <w14:ligatures w14:val="none"/>
        </w:rPr>
      </w:pPr>
      <w:ins w:id="243" w:author="ERCOT 051425" w:date="2025-05-14T16:31:00Z">
        <w:r w:rsidRPr="00412FCC">
          <w:rPr>
            <w:rFonts w:ascii="Times New Roman" w:eastAsia="Times New Roman" w:hAnsi="Times New Roman" w:cs="Times New Roman"/>
            <w:iCs/>
            <w:kern w:val="0"/>
            <w:sz w:val="24"/>
            <w:szCs w:val="24"/>
            <w14:ligatures w14:val="none"/>
          </w:rPr>
          <w:t>(a)</w:t>
        </w:r>
        <w:r w:rsidRPr="00412FCC">
          <w:rPr>
            <w:rFonts w:ascii="Times New Roman" w:eastAsia="Times New Roman" w:hAnsi="Times New Roman" w:cs="Times New Roman"/>
            <w:iCs/>
            <w:kern w:val="0"/>
            <w:sz w:val="24"/>
            <w:szCs w:val="24"/>
            <w14:ligatures w14:val="none"/>
          </w:rPr>
          <w:tab/>
          <w:t>A TSP shall indicate if a DSP has either failed to provide the data described in paragraph (1)(</w:t>
        </w:r>
        <w:proofErr w:type="gramStart"/>
        <w:r w:rsidRPr="00412FCC">
          <w:rPr>
            <w:rFonts w:ascii="Times New Roman" w:eastAsia="Times New Roman" w:hAnsi="Times New Roman" w:cs="Times New Roman"/>
            <w:iCs/>
            <w:kern w:val="0"/>
            <w:sz w:val="24"/>
            <w:szCs w:val="24"/>
            <w14:ligatures w14:val="none"/>
          </w:rPr>
          <w:t>a)-</w:t>
        </w:r>
        <w:proofErr w:type="gramEnd"/>
        <w:r w:rsidRPr="00412FCC">
          <w:rPr>
            <w:rFonts w:ascii="Times New Roman" w:eastAsia="Times New Roman" w:hAnsi="Times New Roman" w:cs="Times New Roman"/>
            <w:iCs/>
            <w:kern w:val="0"/>
            <w:sz w:val="24"/>
            <w:szCs w:val="24"/>
            <w14:ligatures w14:val="none"/>
          </w:rPr>
          <w:t>(</w:t>
        </w:r>
        <w:del w:id="244" w:author="Joint Commenters 071425" w:date="2025-07-07T15:38:00Z">
          <w:r w:rsidRPr="00412FCC" w:rsidDel="0053141B">
            <w:rPr>
              <w:rFonts w:ascii="Times New Roman" w:eastAsia="Times New Roman" w:hAnsi="Times New Roman" w:cs="Times New Roman"/>
              <w:iCs/>
              <w:kern w:val="0"/>
              <w:sz w:val="24"/>
              <w:szCs w:val="24"/>
              <w14:ligatures w14:val="none"/>
            </w:rPr>
            <w:delText>f</w:delText>
          </w:r>
        </w:del>
      </w:ins>
      <w:ins w:id="245" w:author="Joint Commenters 071425" w:date="2025-07-07T15:38:00Z">
        <w:r>
          <w:rPr>
            <w:rFonts w:ascii="Times New Roman" w:eastAsia="Times New Roman" w:hAnsi="Times New Roman" w:cs="Times New Roman"/>
            <w:iCs/>
            <w:kern w:val="0"/>
            <w:sz w:val="24"/>
            <w:szCs w:val="24"/>
            <w14:ligatures w14:val="none"/>
          </w:rPr>
          <w:t>e</w:t>
        </w:r>
      </w:ins>
      <w:ins w:id="246" w:author="ERCOT 051425" w:date="2025-05-14T16:31:00Z">
        <w:del w:id="247" w:author="Joint Commenters 071425" w:date="2025-06-09T23:17:00Z">
          <w:r w:rsidRPr="00412FCC" w:rsidDel="00415DFA">
            <w:rPr>
              <w:rFonts w:ascii="Times New Roman" w:eastAsia="Times New Roman" w:hAnsi="Times New Roman" w:cs="Times New Roman"/>
              <w:iCs/>
              <w:kern w:val="0"/>
              <w:sz w:val="24"/>
              <w:szCs w:val="24"/>
              <w14:ligatures w14:val="none"/>
            </w:rPr>
            <w:delText>)</w:delText>
          </w:r>
        </w:del>
        <w:r w:rsidRPr="00412FCC">
          <w:rPr>
            <w:rFonts w:ascii="Times New Roman" w:eastAsia="Times New Roman" w:hAnsi="Times New Roman" w:cs="Times New Roman"/>
            <w:iCs/>
            <w:kern w:val="0"/>
            <w:sz w:val="24"/>
            <w:szCs w:val="24"/>
            <w14:ligatures w14:val="none"/>
          </w:rPr>
          <w:t xml:space="preserve"> above or has provided incomplete data described in paragraph (1)(a)-(</w:t>
        </w:r>
        <w:del w:id="248" w:author="Joint Commenters 071425" w:date="2025-07-07T15:38:00Z">
          <w:r w:rsidRPr="00412FCC" w:rsidDel="0053141B">
            <w:rPr>
              <w:rFonts w:ascii="Times New Roman" w:eastAsia="Times New Roman" w:hAnsi="Times New Roman" w:cs="Times New Roman"/>
              <w:iCs/>
              <w:kern w:val="0"/>
              <w:sz w:val="24"/>
              <w:szCs w:val="24"/>
              <w14:ligatures w14:val="none"/>
            </w:rPr>
            <w:delText>f</w:delText>
          </w:r>
        </w:del>
      </w:ins>
      <w:ins w:id="249" w:author="Joint Commenters 071425" w:date="2025-07-07T15:38:00Z">
        <w:r>
          <w:rPr>
            <w:rFonts w:ascii="Times New Roman" w:eastAsia="Times New Roman" w:hAnsi="Times New Roman" w:cs="Times New Roman"/>
            <w:iCs/>
            <w:kern w:val="0"/>
            <w:sz w:val="24"/>
            <w:szCs w:val="24"/>
            <w14:ligatures w14:val="none"/>
          </w:rPr>
          <w:t>e</w:t>
        </w:r>
      </w:ins>
      <w:ins w:id="250" w:author="ERCOT 051425" w:date="2025-05-14T16:31:00Z">
        <w:r w:rsidRPr="00412FCC">
          <w:rPr>
            <w:rFonts w:ascii="Times New Roman" w:eastAsia="Times New Roman" w:hAnsi="Times New Roman" w:cs="Times New Roman"/>
            <w:iCs/>
            <w:kern w:val="0"/>
            <w:sz w:val="24"/>
            <w:szCs w:val="24"/>
            <w14:ligatures w14:val="none"/>
          </w:rPr>
          <w:t>) above.</w:t>
        </w:r>
      </w:ins>
      <w:ins w:id="251" w:author="Joint Commenters 071425" w:date="2025-05-29T17:12:00Z">
        <w:r>
          <w:rPr>
            <w:rFonts w:ascii="Times New Roman" w:eastAsia="Times New Roman" w:hAnsi="Times New Roman" w:cs="Times New Roman"/>
            <w:iCs/>
            <w:kern w:val="0"/>
            <w:sz w:val="24"/>
            <w:szCs w:val="24"/>
            <w14:ligatures w14:val="none"/>
          </w:rPr>
          <w:t xml:space="preserve"> </w:t>
        </w:r>
      </w:ins>
    </w:p>
    <w:p w14:paraId="250661DF" w14:textId="77777777" w:rsidR="00CD4446" w:rsidRPr="009F335F" w:rsidDel="009F335F" w:rsidRDefault="00CD4446" w:rsidP="00CD4446">
      <w:pPr>
        <w:pStyle w:val="H4"/>
        <w:ind w:left="1267" w:hanging="1267"/>
        <w:rPr>
          <w:del w:id="252" w:author="ERCOT" w:date="2024-11-01T11:29:00Z"/>
          <w:b/>
          <w:bCs/>
        </w:rPr>
      </w:pPr>
      <w:del w:id="253"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120"/>
      </w:del>
    </w:p>
    <w:p w14:paraId="00E56BE7" w14:textId="77777777" w:rsidR="00CD4446" w:rsidRPr="00A81828" w:rsidDel="009F335F" w:rsidRDefault="00CD4446" w:rsidP="00CD4446">
      <w:pPr>
        <w:spacing w:after="240"/>
        <w:ind w:left="720" w:hanging="720"/>
        <w:rPr>
          <w:del w:id="254" w:author="ERCOT" w:date="2024-11-01T11:29:00Z"/>
          <w:rFonts w:ascii="Times New Roman" w:hAnsi="Times New Roman" w:cs="Times New Roman"/>
          <w:iCs/>
          <w:sz w:val="24"/>
          <w:szCs w:val="24"/>
        </w:rPr>
      </w:pPr>
      <w:del w:id="255" w:author="ERCOT" w:date="2024-11-01T11:29:00Z">
        <w:r w:rsidRPr="00A81828" w:rsidDel="009F335F">
          <w:rPr>
            <w:rFonts w:ascii="Times New Roman" w:hAnsi="Times New Roman" w:cs="Times New Roman"/>
            <w:sz w:val="24"/>
            <w:szCs w:val="24"/>
          </w:rPr>
          <w:delText>(1)</w:delText>
        </w:r>
        <w:r w:rsidRPr="00A81828" w:rsidDel="009F335F">
          <w:rPr>
            <w:rFonts w:ascii="Times New Roman" w:hAnsi="Times New Roman" w:cs="Times New Roman"/>
            <w:sz w:val="24"/>
            <w:szCs w:val="24"/>
          </w:rPr>
          <w:tab/>
          <w:delText xml:space="preserve">The data for </w:delText>
        </w:r>
        <w:r w:rsidRPr="00A81828" w:rsidDel="009F335F">
          <w:rPr>
            <w:rFonts w:ascii="Times New Roman" w:hAnsi="Times New Roman" w:cs="Times New Roman"/>
            <w:iCs/>
            <w:sz w:val="24"/>
            <w:szCs w:val="24"/>
          </w:rPr>
          <w:delText>competitive</w:delText>
        </w:r>
        <w:r w:rsidRPr="00A81828" w:rsidDel="009F335F">
          <w:rPr>
            <w:rFonts w:ascii="Times New Roman" w:hAnsi="Times New Roman" w:cs="Times New Roman"/>
            <w:sz w:val="24"/>
            <w:szCs w:val="24"/>
          </w:rPr>
          <w:delText xml:space="preserve"> areas will be compiled from the reports submitted to ERCOT as found in the Load Profiling Guide, Appendix D, Load Profiling Decision Tree, DG Tab.</w:delText>
        </w:r>
      </w:del>
    </w:p>
    <w:p w14:paraId="7C691FC2" w14:textId="77777777" w:rsidR="00CD4446" w:rsidRDefault="00CD4446" w:rsidP="00CD4446">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256" w:name="_Toc316459838"/>
      <w:bookmarkStart w:id="257" w:name="_Toc478375182"/>
      <w:bookmarkStart w:id="258" w:name="_Toc178232070"/>
      <w:r w:rsidRPr="009F335F">
        <w:rPr>
          <w:rFonts w:ascii="Times New Roman" w:eastAsia="Times New Roman" w:hAnsi="Times New Roman" w:cs="Times New Roman"/>
          <w:b/>
          <w:bCs/>
          <w:snapToGrid w:val="0"/>
          <w:kern w:val="0"/>
          <w:sz w:val="24"/>
          <w:szCs w:val="20"/>
          <w14:ligatures w14:val="none"/>
        </w:rPr>
        <w:t>3.2.5.</w:t>
      </w:r>
      <w:ins w:id="259" w:author="ERCOT" w:date="2024-12-17T10:09:00Z">
        <w:r>
          <w:rPr>
            <w:rFonts w:ascii="Times New Roman" w:eastAsia="Times New Roman" w:hAnsi="Times New Roman" w:cs="Times New Roman"/>
            <w:b/>
            <w:bCs/>
            <w:snapToGrid w:val="0"/>
            <w:kern w:val="0"/>
            <w:sz w:val="24"/>
            <w:szCs w:val="20"/>
            <w14:ligatures w14:val="none"/>
          </w:rPr>
          <w:t>2</w:t>
        </w:r>
      </w:ins>
      <w:del w:id="260"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261" w:author="ERCOT" w:date="2024-12-17T10:10:00Z">
        <w:r>
          <w:rPr>
            <w:rFonts w:ascii="Times New Roman" w:eastAsia="Times New Roman" w:hAnsi="Times New Roman" w:cs="Times New Roman"/>
            <w:b/>
            <w:bCs/>
            <w:snapToGrid w:val="0"/>
            <w:kern w:val="0"/>
            <w:sz w:val="24"/>
            <w:szCs w:val="20"/>
            <w14:ligatures w14:val="none"/>
          </w:rPr>
          <w:t>or</w:t>
        </w:r>
      </w:ins>
      <w:del w:id="262"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256"/>
      <w:bookmarkEnd w:id="257"/>
      <w:bookmarkEnd w:id="258"/>
    </w:p>
    <w:p w14:paraId="67F44113" w14:textId="77777777" w:rsidR="00CD4446" w:rsidRDefault="00CD4446" w:rsidP="00CD4446">
      <w:pPr>
        <w:spacing w:after="240" w:line="240" w:lineRule="auto"/>
        <w:ind w:left="720" w:hanging="720"/>
        <w:rPr>
          <w:rFonts w:ascii="Times New Roman" w:eastAsia="Times New Roman" w:hAnsi="Times New Roman" w:cs="Times New Roman"/>
          <w:kern w:val="0"/>
          <w:sz w:val="24"/>
          <w:szCs w:val="24"/>
          <w14:ligatures w14:val="none"/>
        </w:rPr>
      </w:pPr>
      <w:ins w:id="263"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264"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265" w:author="ERCOT" w:date="2024-11-15T09:36:00Z">
        <w:r>
          <w:rPr>
            <w:rFonts w:ascii="Times New Roman" w:eastAsia="Times New Roman" w:hAnsi="Times New Roman" w:cs="Times New Roman"/>
            <w:kern w:val="0"/>
            <w:sz w:val="24"/>
            <w:szCs w:val="24"/>
            <w14:ligatures w14:val="none"/>
          </w:rPr>
          <w:t>U</w:t>
        </w:r>
      </w:ins>
      <w:ins w:id="266"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267" w:author="ERCOT" w:date="2024-11-13T18:44:00Z">
        <w:r>
          <w:rPr>
            <w:rFonts w:ascii="Times New Roman" w:eastAsia="Times New Roman" w:hAnsi="Times New Roman" w:cs="Times New Roman"/>
            <w:kern w:val="0"/>
            <w:sz w:val="24"/>
            <w:szCs w:val="24"/>
            <w14:ligatures w14:val="none"/>
          </w:rPr>
          <w:t>1</w:t>
        </w:r>
      </w:ins>
      <w:ins w:id="268" w:author="ERCOT" w:date="2024-11-01T11:32:00Z">
        <w:r w:rsidRPr="009F335F">
          <w:rPr>
            <w:rFonts w:ascii="Times New Roman" w:eastAsia="Times New Roman" w:hAnsi="Times New Roman" w:cs="Times New Roman"/>
            <w:kern w:val="0"/>
            <w:sz w:val="24"/>
            <w:szCs w:val="24"/>
            <w14:ligatures w14:val="none"/>
          </w:rPr>
          <w:t xml:space="preserve">, </w:t>
        </w:r>
      </w:ins>
      <w:ins w:id="269" w:author="ERCOT" w:date="2024-11-13T18:44:00Z">
        <w:r w:rsidRPr="00AA1AB8">
          <w:rPr>
            <w:rFonts w:ascii="Times New Roman" w:eastAsia="Times New Roman" w:hAnsi="Times New Roman" w:cs="Times New Roman"/>
            <w:kern w:val="0"/>
            <w:sz w:val="24"/>
            <w:szCs w:val="24"/>
            <w14:ligatures w14:val="none"/>
          </w:rPr>
          <w:t xml:space="preserve">Unregistered Distributed </w:t>
        </w:r>
      </w:ins>
      <w:ins w:id="270" w:author="ERCOT" w:date="2024-11-15T08:54:00Z">
        <w:r w:rsidRPr="00AA1AB8">
          <w:rPr>
            <w:rFonts w:ascii="Times New Roman" w:eastAsia="Times New Roman" w:hAnsi="Times New Roman" w:cs="Times New Roman"/>
            <w:kern w:val="0"/>
            <w:sz w:val="24"/>
            <w:szCs w:val="24"/>
            <w14:ligatures w14:val="none"/>
          </w:rPr>
          <w:t>Generat</w:t>
        </w:r>
      </w:ins>
      <w:ins w:id="271" w:author="ERCOT" w:date="2024-12-17T10:09:00Z">
        <w:r>
          <w:rPr>
            <w:rFonts w:ascii="Times New Roman" w:eastAsia="Times New Roman" w:hAnsi="Times New Roman" w:cs="Times New Roman"/>
            <w:kern w:val="0"/>
            <w:sz w:val="24"/>
            <w:szCs w:val="24"/>
            <w14:ligatures w14:val="none"/>
          </w:rPr>
          <w:t>or</w:t>
        </w:r>
      </w:ins>
      <w:ins w:id="272" w:author="ERCOT" w:date="2024-11-13T18:44:00Z">
        <w:r w:rsidRPr="00AA1AB8">
          <w:rPr>
            <w:rFonts w:ascii="Times New Roman" w:eastAsia="Times New Roman" w:hAnsi="Times New Roman" w:cs="Times New Roman"/>
            <w:kern w:val="0"/>
            <w:sz w:val="24"/>
            <w:szCs w:val="24"/>
            <w14:ligatures w14:val="none"/>
          </w:rPr>
          <w:t xml:space="preserve"> Reporting Requirements</w:t>
        </w:r>
      </w:ins>
      <w:ins w:id="273" w:author="ERCOT" w:date="2024-11-01T11:32:00Z">
        <w:r w:rsidRPr="009F335F">
          <w:rPr>
            <w:rFonts w:ascii="Times New Roman" w:eastAsia="Times New Roman" w:hAnsi="Times New Roman" w:cs="Times New Roman"/>
            <w:kern w:val="0"/>
            <w:sz w:val="24"/>
            <w:szCs w:val="24"/>
            <w14:ligatures w14:val="none"/>
          </w:rPr>
          <w:t>.</w:t>
        </w:r>
      </w:ins>
      <w:bookmarkEnd w:id="264"/>
    </w:p>
    <w:p w14:paraId="207154FD" w14:textId="77777777" w:rsidR="00CD4446" w:rsidRPr="00996335" w:rsidDel="00996335" w:rsidRDefault="00CD4446" w:rsidP="00CD4446">
      <w:pPr>
        <w:spacing w:after="240" w:line="240" w:lineRule="auto"/>
        <w:ind w:left="720" w:hanging="720"/>
        <w:rPr>
          <w:del w:id="274" w:author="ERCOT" w:date="2024-11-04T14:09:00Z"/>
          <w:rFonts w:ascii="Times New Roman" w:eastAsia="Times New Roman" w:hAnsi="Times New Roman" w:cs="Times New Roman"/>
          <w:iCs/>
          <w:kern w:val="0"/>
          <w:sz w:val="24"/>
          <w:szCs w:val="20"/>
          <w14:ligatures w14:val="none"/>
        </w:rPr>
      </w:pPr>
      <w:del w:id="275" w:author="ERCOT" w:date="2024-11-04T14:09:00Z">
        <w:r w:rsidRPr="00996335" w:rsidDel="00996335">
          <w:rPr>
            <w:rFonts w:ascii="Times New Roman" w:eastAsia="Times New Roman" w:hAnsi="Times New Roman" w:cs="Times New Roman"/>
            <w:iCs/>
            <w:kern w:val="0"/>
            <w:sz w:val="24"/>
            <w:szCs w:val="20"/>
            <w14:ligatures w14:val="none"/>
          </w:rPr>
          <w:lastRenderedPageBreak/>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This report shall include the aggregated data compiled for 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36D634A5" w14:textId="77777777" w:rsidR="00CD4446" w:rsidRPr="00996335" w:rsidDel="00996335" w:rsidRDefault="00CD4446" w:rsidP="00CD4446">
      <w:pPr>
        <w:spacing w:after="240" w:line="240" w:lineRule="auto"/>
        <w:ind w:left="1440" w:hanging="720"/>
        <w:rPr>
          <w:del w:id="276" w:author="ERCOT" w:date="2024-11-04T14:09:00Z"/>
          <w:rFonts w:ascii="Times New Roman" w:eastAsia="Times New Roman" w:hAnsi="Times New Roman" w:cs="Times New Roman"/>
          <w:kern w:val="0"/>
          <w:sz w:val="24"/>
          <w:szCs w:val="20"/>
          <w14:ligatures w14:val="none"/>
        </w:rPr>
      </w:pPr>
      <w:del w:id="277"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52AE6366" w14:textId="77777777" w:rsidR="00CD4446" w:rsidRPr="00996335" w:rsidDel="00996335" w:rsidRDefault="00CD4446" w:rsidP="00CD4446">
      <w:pPr>
        <w:spacing w:after="240" w:line="240" w:lineRule="auto"/>
        <w:ind w:left="720"/>
        <w:rPr>
          <w:del w:id="278" w:author="ERCOT" w:date="2024-11-04T14:09:00Z"/>
          <w:rFonts w:ascii="Times New Roman" w:eastAsia="Times New Roman" w:hAnsi="Times New Roman" w:cs="Times New Roman"/>
          <w:kern w:val="0"/>
          <w:sz w:val="24"/>
          <w:szCs w:val="20"/>
          <w14:ligatures w14:val="none"/>
        </w:rPr>
      </w:pPr>
      <w:del w:id="279"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7282882" w14:textId="77777777" w:rsidR="00CD4446" w:rsidRPr="00996335" w:rsidDel="00996335" w:rsidRDefault="00CD4446" w:rsidP="00CD4446">
      <w:pPr>
        <w:spacing w:after="240" w:line="240" w:lineRule="auto"/>
        <w:ind w:left="1440" w:hanging="720"/>
        <w:rPr>
          <w:del w:id="280" w:author="ERCOT" w:date="2024-11-04T14:09:00Z"/>
          <w:rFonts w:ascii="Times New Roman" w:eastAsia="Times New Roman" w:hAnsi="Times New Roman" w:cs="Times New Roman"/>
          <w:kern w:val="0"/>
          <w:sz w:val="24"/>
          <w:szCs w:val="20"/>
          <w14:ligatures w14:val="none"/>
        </w:rPr>
      </w:pPr>
      <w:del w:id="281"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2AA6BEA5" w14:textId="77777777" w:rsidR="00CD4446" w:rsidRPr="00996335" w:rsidDel="00996335" w:rsidRDefault="00CD4446" w:rsidP="00CD4446">
      <w:pPr>
        <w:spacing w:after="240" w:line="240" w:lineRule="auto"/>
        <w:ind w:left="1440" w:hanging="720"/>
        <w:rPr>
          <w:del w:id="282" w:author="ERCOT" w:date="2024-11-04T14:09:00Z"/>
          <w:rFonts w:ascii="Times New Roman" w:eastAsia="Times New Roman" w:hAnsi="Times New Roman" w:cs="Times New Roman"/>
          <w:kern w:val="0"/>
          <w:sz w:val="24"/>
          <w:szCs w:val="20"/>
          <w14:ligatures w14:val="none"/>
        </w:rPr>
      </w:pPr>
      <w:del w:id="283"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59EC9B5A" w14:textId="77777777" w:rsidR="00CD4446" w:rsidRPr="009F335F" w:rsidRDefault="00CD4446" w:rsidP="00CD4446">
      <w:pPr>
        <w:spacing w:after="240" w:line="240" w:lineRule="auto"/>
        <w:ind w:left="720" w:hanging="720"/>
        <w:rPr>
          <w:ins w:id="284" w:author="ERCOT" w:date="2024-11-01T11:36:00Z"/>
          <w:rFonts w:ascii="Times New Roman" w:eastAsia="Times New Roman" w:hAnsi="Times New Roman" w:cs="Times New Roman"/>
          <w:iCs/>
          <w:kern w:val="0"/>
          <w:sz w:val="24"/>
          <w:szCs w:val="20"/>
          <w14:ligatures w14:val="none"/>
        </w:rPr>
      </w:pPr>
      <w:del w:id="285" w:author="ERCOT" w:date="2024-11-04T14:09:00Z">
        <w:r w:rsidRPr="00996335" w:rsidDel="00996335">
          <w:rPr>
            <w:rFonts w:ascii="Times New Roman" w:eastAsia="Times New Roman" w:hAnsi="Times New Roman" w:cs="Times New Roman"/>
            <w:iCs/>
            <w:kern w:val="0"/>
            <w:sz w:val="24"/>
            <w:szCs w:val="20"/>
            <w14:ligatures w14:val="none"/>
          </w:rPr>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6510BC9C" w14:textId="77777777" w:rsidR="00CD4446" w:rsidRPr="00243DEC" w:rsidRDefault="00CD4446" w:rsidP="00CD4446">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286" w:name="_Toc157587937"/>
      <w:bookmarkStart w:id="287"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286"/>
      <w:bookmarkEnd w:id="287"/>
    </w:p>
    <w:p w14:paraId="4E20A29C" w14:textId="77777777" w:rsidR="00CD4446" w:rsidRPr="00243DEC" w:rsidRDefault="00CD4446" w:rsidP="00CD4446">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550B10C3"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248EFDBB"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1CA8B033" w14:textId="77777777" w:rsidR="00CD4446" w:rsidRPr="00243DEC"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0E7C5006" w14:textId="77777777" w:rsidR="00CD4446" w:rsidRPr="00243DEC"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5216B232" w14:textId="77777777" w:rsidR="00CD4446" w:rsidRPr="00243DEC"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288"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289" w:author="ERCOT" w:date="2024-11-01T11:48:00Z">
        <w:r>
          <w:rPr>
            <w:rFonts w:ascii="Times New Roman" w:eastAsia="Times New Roman" w:hAnsi="Times New Roman" w:cs="Times New Roman"/>
            <w:kern w:val="0"/>
            <w:sz w:val="24"/>
            <w:szCs w:val="20"/>
            <w14:ligatures w14:val="none"/>
          </w:rPr>
          <w:t>or</w:t>
        </w:r>
      </w:ins>
      <w:del w:id="290"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291"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292" w:author="ERCOT" w:date="2024-11-01T11:48:00Z">
        <w:r>
          <w:rPr>
            <w:rFonts w:ascii="Times New Roman" w:eastAsia="Times New Roman" w:hAnsi="Times New Roman" w:cs="Times New Roman"/>
            <w:kern w:val="0"/>
            <w:sz w:val="24"/>
            <w:szCs w:val="20"/>
            <w14:ligatures w14:val="none"/>
          </w:rPr>
          <w:t>.</w:t>
        </w:r>
      </w:ins>
      <w:del w:id="293"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4BBF14F6"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w:t>
      </w:r>
      <w:r w:rsidRPr="00243DEC">
        <w:rPr>
          <w:rFonts w:ascii="Times New Roman" w:eastAsia="Times New Roman" w:hAnsi="Times New Roman" w:cs="Times New Roman"/>
          <w:kern w:val="0"/>
          <w:sz w:val="24"/>
          <w:szCs w:val="20"/>
          <w14:ligatures w14:val="none"/>
        </w:rPr>
        <w:lastRenderedPageBreak/>
        <w:t xml:space="preserve">interconnected to a Transmission and/or Distribution Service Provider (TDSP) owned Distribution System behind a NOIE point of delivery metering point.  A 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w:t>
      </w:r>
      <w:proofErr w:type="gramStart"/>
      <w:r w:rsidRPr="00243DEC">
        <w:rPr>
          <w:rFonts w:ascii="Times New Roman" w:eastAsia="Times New Roman" w:hAnsi="Times New Roman" w:cs="Times New Roman"/>
          <w:kern w:val="0"/>
          <w:sz w:val="24"/>
          <w:szCs w:val="20"/>
          <w14:ligatures w14:val="none"/>
        </w:rPr>
        <w:t>to request</w:t>
      </w:r>
      <w:proofErr w:type="gramEnd"/>
      <w:r w:rsidRPr="00243DEC">
        <w:rPr>
          <w:rFonts w:ascii="Times New Roman" w:eastAsia="Times New Roman" w:hAnsi="Times New Roman" w:cs="Times New Roman"/>
          <w:kern w:val="0"/>
          <w:sz w:val="24"/>
          <w:szCs w:val="20"/>
          <w14:ligatures w14:val="none"/>
        </w:rPr>
        <w:t xml:space="preserve"> that ERCOT poll the meters; and</w:t>
      </w:r>
    </w:p>
    <w:p w14:paraId="7C93F150"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4446" w:rsidRPr="00E566EB" w14:paraId="36ADF09D" w14:textId="77777777" w:rsidTr="005465CD">
        <w:tc>
          <w:tcPr>
            <w:tcW w:w="9766" w:type="dxa"/>
            <w:shd w:val="pct12" w:color="auto" w:fill="auto"/>
          </w:tcPr>
          <w:p w14:paraId="529D82FF" w14:textId="77777777" w:rsidR="00CD4446" w:rsidRPr="003778F7" w:rsidRDefault="00CD4446" w:rsidP="005465CD">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FB75111" w14:textId="77777777" w:rsidR="00CD4446" w:rsidRPr="00BC66E2" w:rsidRDefault="00CD4446" w:rsidP="005465CD">
            <w:pPr>
              <w:spacing w:after="240"/>
              <w:ind w:left="1440" w:hanging="720"/>
            </w:pPr>
            <w:r w:rsidRPr="003778F7">
              <w:rPr>
                <w:rFonts w:ascii="Times New Roman" w:eastAsia="Times New Roman" w:hAnsi="Times New Roman" w:cs="Times New Roman"/>
                <w:kern w:val="0"/>
                <w:sz w:val="24"/>
                <w:szCs w:val="20"/>
                <w14:ligatures w14:val="none"/>
              </w:rPr>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49F47F31" w14:textId="77777777" w:rsidR="00CD4446" w:rsidRPr="00243DEC" w:rsidRDefault="00CD4446" w:rsidP="00CD4446">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(2)</w:t>
      </w:r>
      <w:r w:rsidRPr="00243DEC">
        <w:rPr>
          <w:rFonts w:ascii="Times New Roman" w:eastAsia="Times New Roman" w:hAnsi="Times New Roman" w:cs="Times New Roman"/>
          <w:kern w:val="0"/>
          <w:sz w:val="24"/>
          <w:szCs w:val="20"/>
          <w14:ligatures w14:val="none"/>
        </w:rPr>
        <w:tab/>
        <w:t>Each TSP and DSP is responsible for the following:</w:t>
      </w:r>
    </w:p>
    <w:p w14:paraId="43C05191"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44060E8D"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37692020"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4446" w:rsidRPr="004B32CF" w14:paraId="67AA09AB" w14:textId="77777777" w:rsidTr="005465CD">
        <w:trPr>
          <w:trHeight w:val="386"/>
        </w:trPr>
        <w:tc>
          <w:tcPr>
            <w:tcW w:w="9350" w:type="dxa"/>
            <w:shd w:val="pct12" w:color="auto" w:fill="auto"/>
          </w:tcPr>
          <w:p w14:paraId="57022A7D" w14:textId="77777777" w:rsidR="00CD4446" w:rsidRPr="003778F7" w:rsidRDefault="00CD4446" w:rsidP="005465CD">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0924E677" w14:textId="77777777" w:rsidR="00CD4446" w:rsidRPr="004B32CF" w:rsidRDefault="00CD4446" w:rsidP="005465CD">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tc>
      </w:tr>
    </w:tbl>
    <w:p w14:paraId="0141C5EF" w14:textId="77777777" w:rsidR="00CD4446" w:rsidRPr="00243DEC" w:rsidRDefault="00CD4446" w:rsidP="00CD4446">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 xml:space="preserve"> (d)</w:t>
      </w:r>
      <w:r w:rsidRPr="00243DEC">
        <w:rPr>
          <w:rFonts w:ascii="Times New Roman" w:eastAsia="Times New Roman" w:hAnsi="Times New Roman" w:cs="Times New Roman"/>
          <w:kern w:val="0"/>
          <w:sz w:val="24"/>
          <w:szCs w:val="20"/>
          <w14:ligatures w14:val="none"/>
        </w:rPr>
        <w:tab/>
        <w:t xml:space="preserve">Installation, maintenance, data collection, and related communications, telemetry for the Metering Facilities, and related services necessary to meet the mandatory </w:t>
      </w:r>
      <w:r w:rsidRPr="00243DEC">
        <w:rPr>
          <w:rFonts w:ascii="Times New Roman" w:eastAsia="Times New Roman" w:hAnsi="Times New Roman" w:cs="Times New Roman"/>
          <w:kern w:val="0"/>
          <w:sz w:val="24"/>
          <w:szCs w:val="20"/>
          <w14:ligatures w14:val="none"/>
        </w:rPr>
        <w:lastRenderedPageBreak/>
        <w:t>Interval Data Recorder (IDR) requirements detailed in this Section, Section 18, Load Profiling, and the SMOG.</w:t>
      </w:r>
    </w:p>
    <w:p w14:paraId="53530903" w14:textId="77777777" w:rsidR="00CD4446" w:rsidRPr="00FA6255" w:rsidRDefault="00CD4446" w:rsidP="00CD4446">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294" w:name="_Toc148960344"/>
      <w:r w:rsidRPr="00FA6255">
        <w:rPr>
          <w:rFonts w:ascii="Times New Roman" w:eastAsia="Times New Roman" w:hAnsi="Times New Roman" w:cs="Times New Roman"/>
          <w:b/>
          <w:bCs/>
          <w:snapToGrid w:val="0"/>
          <w:kern w:val="0"/>
          <w:sz w:val="24"/>
          <w:szCs w:val="20"/>
          <w14:ligatures w14:val="none"/>
        </w:rPr>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294"/>
      <w:r w:rsidRPr="00FA6255">
        <w:rPr>
          <w:rFonts w:ascii="Times New Roman" w:eastAsia="Times New Roman" w:hAnsi="Times New Roman" w:cs="Times New Roman"/>
          <w:b/>
          <w:bCs/>
          <w:snapToGrid w:val="0"/>
          <w:kern w:val="0"/>
          <w:sz w:val="24"/>
          <w:szCs w:val="20"/>
          <w14:ligatures w14:val="none"/>
        </w:rPr>
        <w:t xml:space="preserve"> </w:t>
      </w:r>
    </w:p>
    <w:p w14:paraId="338D91DB" w14:textId="77777777" w:rsidR="00CD4446" w:rsidRPr="00FA6255" w:rsidRDefault="00CD4446" w:rsidP="00CD4446">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592154BA" w14:textId="77777777" w:rsidR="00CD4446" w:rsidRPr="00FA6255" w:rsidRDefault="00CD4446" w:rsidP="00CD4446">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295"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296" w:author="ERCOT" w:date="2024-12-17T10:11:00Z">
        <w:r>
          <w:rPr>
            <w:rFonts w:ascii="Times New Roman" w:eastAsia="Times New Roman" w:hAnsi="Times New Roman" w:cs="Times New Roman"/>
            <w:iCs/>
            <w:kern w:val="0"/>
            <w:sz w:val="24"/>
            <w:szCs w:val="20"/>
            <w14:ligatures w14:val="none"/>
          </w:rPr>
          <w:t>s</w:t>
        </w:r>
      </w:ins>
      <w:ins w:id="297"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298"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w:t>
      </w:r>
      <w:proofErr w:type="gramStart"/>
      <w:r w:rsidRPr="00FA6255">
        <w:rPr>
          <w:rFonts w:ascii="Times New Roman" w:eastAsia="Times New Roman" w:hAnsi="Times New Roman" w:cs="Times New Roman"/>
          <w:iCs/>
          <w:kern w:val="0"/>
          <w:sz w:val="24"/>
          <w:szCs w:val="20"/>
          <w14:ligatures w14:val="none"/>
        </w:rPr>
        <w:t>assigned</w:t>
      </w:r>
      <w:proofErr w:type="gramEnd"/>
      <w:r w:rsidRPr="00FA6255">
        <w:rPr>
          <w:rFonts w:ascii="Times New Roman" w:eastAsia="Times New Roman" w:hAnsi="Times New Roman" w:cs="Times New Roman"/>
          <w:iCs/>
          <w:kern w:val="0"/>
          <w:sz w:val="24"/>
          <w:szCs w:val="20"/>
          <w14:ligatures w14:val="none"/>
        </w:rPr>
        <w:t xml:space="preserve"> a PV profile segment as specified in Load Profiling Guide Appendix D, Profile Decision Tree, shall be eligible for this reduction.   </w:t>
      </w:r>
    </w:p>
    <w:p w14:paraId="6EBC3910"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1100 and ending 1500 Central Prevailing Time (CPT) (spanning (16) 15-minute intervals) shall be reduced by the following amount:</w:t>
      </w:r>
    </w:p>
    <w:p w14:paraId="45E5FE51" w14:textId="77777777" w:rsidR="00CD4446" w:rsidRPr="00FA6255" w:rsidRDefault="00CD4446" w:rsidP="00CD4446">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235A4BA9" w14:textId="77777777" w:rsidR="00CD4446" w:rsidRPr="00FA6255" w:rsidRDefault="00CD4446" w:rsidP="00CD4446">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CD4446" w:rsidRPr="00FA6255" w14:paraId="1EF3CE8B" w14:textId="77777777" w:rsidTr="005465CD">
        <w:tc>
          <w:tcPr>
            <w:tcW w:w="1465" w:type="dxa"/>
          </w:tcPr>
          <w:p w14:paraId="5A154AE4"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DE6E504"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1DECC2A4"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CD4446" w:rsidRPr="00FA6255" w14:paraId="19D8FB8D" w14:textId="77777777" w:rsidTr="005465CD">
        <w:tc>
          <w:tcPr>
            <w:tcW w:w="1465" w:type="dxa"/>
          </w:tcPr>
          <w:p w14:paraId="0A47707C"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71B2EB2F"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77F5555E"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CD4446" w:rsidRPr="00FA6255" w14:paraId="04B6E20B" w14:textId="77777777" w:rsidTr="005465CD">
        <w:tc>
          <w:tcPr>
            <w:tcW w:w="1465" w:type="dxa"/>
          </w:tcPr>
          <w:p w14:paraId="34370233"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3D5C3E49"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16CE559B"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CD4446" w:rsidRPr="00FA6255" w14:paraId="43E3F55E" w14:textId="77777777" w:rsidTr="005465CD">
        <w:tc>
          <w:tcPr>
            <w:tcW w:w="1465" w:type="dxa"/>
          </w:tcPr>
          <w:p w14:paraId="770A857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9AE9B97"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6A93D1C9"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bl>
    <w:p w14:paraId="1B48FFD3" w14:textId="77777777" w:rsidR="00CD4446" w:rsidRPr="00FA6255" w:rsidRDefault="00CD4446" w:rsidP="00CD4446">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A8B11F9" w14:textId="77777777" w:rsidR="00CD4446" w:rsidRPr="00FA6255" w:rsidRDefault="00CD4446" w:rsidP="00CD4446">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243D72DF"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299"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300"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646CA0B0"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365D6B50" w14:textId="77777777" w:rsidR="00CD4446" w:rsidRPr="00FA6255" w:rsidRDefault="00CD4446" w:rsidP="00CD4446">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38EA9AB4"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B3DBF8A" w14:textId="77777777" w:rsidR="00CD4446" w:rsidRPr="00FA6255" w:rsidRDefault="00CD4446" w:rsidP="00CD4446">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2AE9C3F0" w14:textId="77777777" w:rsidR="00CD4446" w:rsidRPr="00FA6255" w:rsidRDefault="00CD4446" w:rsidP="00CD4446">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CD4446" w:rsidRPr="00FA6255" w14:paraId="7D2103CF" w14:textId="77777777" w:rsidTr="005465CD">
        <w:tc>
          <w:tcPr>
            <w:tcW w:w="1465" w:type="dxa"/>
          </w:tcPr>
          <w:p w14:paraId="650E8781"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9715E57"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0D3D20D3"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CD4446" w:rsidRPr="00FA6255" w14:paraId="6F1B815F" w14:textId="77777777" w:rsidTr="005465CD">
        <w:tc>
          <w:tcPr>
            <w:tcW w:w="1465" w:type="dxa"/>
          </w:tcPr>
          <w:p w14:paraId="769C0F23"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lastRenderedPageBreak/>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5BFDA421"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C8E6DEA"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CD4446" w:rsidRPr="00FA6255" w14:paraId="3B01E893" w14:textId="77777777" w:rsidTr="005465CD">
        <w:tc>
          <w:tcPr>
            <w:tcW w:w="1465" w:type="dxa"/>
          </w:tcPr>
          <w:p w14:paraId="0D3F11C6"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4799A0F0"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6BBFE00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CD4446" w:rsidRPr="00FA6255" w14:paraId="7D7038FF" w14:textId="77777777" w:rsidTr="005465CD">
        <w:tc>
          <w:tcPr>
            <w:tcW w:w="1465" w:type="dxa"/>
          </w:tcPr>
          <w:p w14:paraId="53441143"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75572A9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2C09578B"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r w:rsidR="00CD4446" w:rsidRPr="00FA6255" w14:paraId="774A6177" w14:textId="77777777" w:rsidTr="005465CD">
        <w:tc>
          <w:tcPr>
            <w:tcW w:w="1465" w:type="dxa"/>
          </w:tcPr>
          <w:p w14:paraId="5547961B"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3656733C"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2D8F8E1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7B8A0804" w14:textId="77777777" w:rsidR="00CD4446" w:rsidRPr="00FA6255" w:rsidRDefault="00CD4446" w:rsidP="00CD4446">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301"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302"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79626FF8" w14:textId="77777777" w:rsidR="00CD4446" w:rsidRPr="00FA6255" w:rsidRDefault="00CD4446" w:rsidP="00CD4446">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303" w:name="_Toc148960345"/>
      <w:r w:rsidRPr="00FA6255">
        <w:rPr>
          <w:rFonts w:ascii="Times New Roman" w:eastAsia="Times New Roman" w:hAnsi="Times New Roman" w:cs="Times New Roman"/>
          <w:b/>
          <w:bCs/>
          <w:snapToGrid w:val="0"/>
          <w:kern w:val="0"/>
          <w:sz w:val="24"/>
          <w:szCs w:val="20"/>
          <w14:ligatures w14:val="none"/>
        </w:rPr>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304" w:author="ERCOT" w:date="2024-11-01T13:16:00Z">
        <w:r>
          <w:rPr>
            <w:rFonts w:ascii="Times New Roman" w:eastAsia="Times New Roman" w:hAnsi="Times New Roman" w:cs="Times New Roman"/>
            <w:b/>
            <w:bCs/>
            <w:snapToGrid w:val="0"/>
            <w:kern w:val="0"/>
            <w:sz w:val="24"/>
            <w:szCs w:val="20"/>
            <w14:ligatures w14:val="none"/>
          </w:rPr>
          <w:t>ors</w:t>
        </w:r>
      </w:ins>
      <w:del w:id="305"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303"/>
      <w:r w:rsidRPr="00FA6255">
        <w:rPr>
          <w:rFonts w:ascii="Times New Roman" w:eastAsia="Times New Roman" w:hAnsi="Times New Roman" w:cs="Times New Roman"/>
          <w:b/>
          <w:bCs/>
          <w:snapToGrid w:val="0"/>
          <w:kern w:val="0"/>
          <w:sz w:val="24"/>
          <w:szCs w:val="20"/>
          <w14:ligatures w14:val="none"/>
        </w:rPr>
        <w:t xml:space="preserve"> </w:t>
      </w:r>
    </w:p>
    <w:p w14:paraId="506E7A4C" w14:textId="77777777" w:rsidR="00CD4446" w:rsidRPr="00FA6255" w:rsidRDefault="00CD4446" w:rsidP="00CD4446">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3956A388"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306"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307"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308"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4BCC5DCA"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All intervals in the meter </w:t>
      </w:r>
      <w:proofErr w:type="gramStart"/>
      <w:r w:rsidRPr="00FA6255">
        <w:rPr>
          <w:rFonts w:ascii="Times New Roman" w:eastAsia="Times New Roman" w:hAnsi="Times New Roman" w:cs="Times New Roman"/>
          <w:kern w:val="0"/>
          <w:sz w:val="24"/>
          <w:szCs w:val="24"/>
          <w14:ligatures w14:val="none"/>
        </w:rPr>
        <w:t>read</w:t>
      </w:r>
      <w:proofErr w:type="gramEnd"/>
      <w:r w:rsidRPr="00FA6255">
        <w:rPr>
          <w:rFonts w:ascii="Times New Roman" w:eastAsia="Times New Roman" w:hAnsi="Times New Roman" w:cs="Times New Roman"/>
          <w:kern w:val="0"/>
          <w:sz w:val="24"/>
          <w:szCs w:val="24"/>
          <w14:ligatures w14:val="none"/>
        </w:rPr>
        <w:t xml:space="preserve"> period shall be reduced by the following amount:</w:t>
      </w:r>
    </w:p>
    <w:p w14:paraId="7A36EFDC" w14:textId="77777777" w:rsidR="00CD4446" w:rsidRPr="00FA6255" w:rsidRDefault="00CD4446" w:rsidP="00CD4446">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289CD730" w14:textId="77777777" w:rsidR="00CD4446" w:rsidRPr="00FA6255" w:rsidRDefault="00CD4446" w:rsidP="00CD4446">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CD4446" w:rsidRPr="00FA6255" w14:paraId="7D37763B" w14:textId="77777777" w:rsidTr="005465CD">
        <w:tc>
          <w:tcPr>
            <w:tcW w:w="1465" w:type="dxa"/>
          </w:tcPr>
          <w:p w14:paraId="23F8277A"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020F4166"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1E4CA3DF"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CD4446" w:rsidRPr="00FA6255" w14:paraId="65A70B2E" w14:textId="77777777" w:rsidTr="005465CD">
        <w:tc>
          <w:tcPr>
            <w:tcW w:w="1465" w:type="dxa"/>
          </w:tcPr>
          <w:p w14:paraId="53BFAC92"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7B4C2FAF"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4CE33D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CD4446" w:rsidRPr="00FA6255" w14:paraId="5739D421" w14:textId="77777777" w:rsidTr="005465CD">
        <w:tc>
          <w:tcPr>
            <w:tcW w:w="1465" w:type="dxa"/>
          </w:tcPr>
          <w:p w14:paraId="5464C245"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387DB3BF"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496588B1"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CD4446" w:rsidRPr="00FA6255" w14:paraId="310DCB21" w14:textId="77777777" w:rsidTr="005465CD">
        <w:tc>
          <w:tcPr>
            <w:tcW w:w="1465" w:type="dxa"/>
          </w:tcPr>
          <w:p w14:paraId="608BCA0E"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DD373A5"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40864BE"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79367F5C" w14:textId="77777777" w:rsidR="00CD4446" w:rsidRPr="00FA6255" w:rsidRDefault="00CD4446" w:rsidP="00CD4446">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3AC0EC7A" w14:textId="77777777" w:rsidR="00CD4446" w:rsidRDefault="00CD4446" w:rsidP="00CD4446">
      <w:pPr>
        <w:spacing w:after="240" w:line="240" w:lineRule="auto"/>
        <w:ind w:left="720" w:hanging="720"/>
        <w:rPr>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309"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310"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311"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163CC822" w14:textId="77777777" w:rsidR="00CD4446" w:rsidRPr="00D12A59" w:rsidRDefault="00CD4446" w:rsidP="00CD4446">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312" w:name="_Toc390438939"/>
      <w:bookmarkStart w:id="313" w:name="_Toc405897636"/>
      <w:bookmarkStart w:id="314" w:name="_Toc415055740"/>
      <w:bookmarkStart w:id="315" w:name="_Toc415055866"/>
      <w:bookmarkStart w:id="316" w:name="_Toc415055965"/>
      <w:bookmarkStart w:id="317" w:name="_Toc415056066"/>
      <w:bookmarkStart w:id="318" w:name="_Toc175159134"/>
      <w:bookmarkStart w:id="319" w:name="_Toc71369190"/>
      <w:bookmarkStart w:id="320" w:name="_Toc71539406"/>
      <w:commentRangeStart w:id="321"/>
      <w:r w:rsidRPr="00D12A59">
        <w:rPr>
          <w:rFonts w:ascii="Times New Roman" w:eastAsia="Times New Roman" w:hAnsi="Times New Roman" w:cs="Times New Roman"/>
          <w:b/>
          <w:kern w:val="0"/>
          <w:sz w:val="24"/>
          <w:szCs w:val="20"/>
          <w:lang w:val="x-none" w:eastAsia="x-none"/>
          <w14:ligatures w14:val="none"/>
        </w:rPr>
        <w:t>16.5</w:t>
      </w:r>
      <w:commentRangeEnd w:id="321"/>
      <w:r>
        <w:rPr>
          <w:rStyle w:val="CommentReference"/>
          <w:rFonts w:ascii="Times New Roman" w:eastAsia="Times New Roman" w:hAnsi="Times New Roman" w:cs="Times New Roman"/>
          <w:kern w:val="0"/>
          <w14:ligatures w14:val="none"/>
        </w:rPr>
        <w:commentReference w:id="321"/>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312"/>
      <w:bookmarkEnd w:id="313"/>
      <w:bookmarkEnd w:id="314"/>
      <w:bookmarkEnd w:id="315"/>
      <w:bookmarkEnd w:id="316"/>
      <w:bookmarkEnd w:id="317"/>
      <w:bookmarkEnd w:id="318"/>
      <w:r w:rsidRPr="00D12A59">
        <w:rPr>
          <w:rFonts w:ascii="Times New Roman" w:eastAsia="Times New Roman" w:hAnsi="Times New Roman" w:cs="Times New Roman"/>
          <w:b/>
          <w:kern w:val="0"/>
          <w:sz w:val="24"/>
          <w:szCs w:val="20"/>
          <w:lang w:val="x-none" w:eastAsia="x-none"/>
          <w14:ligatures w14:val="none"/>
        </w:rPr>
        <w:t xml:space="preserve"> </w:t>
      </w:r>
      <w:bookmarkEnd w:id="319"/>
      <w:bookmarkEnd w:id="320"/>
    </w:p>
    <w:p w14:paraId="34D68297" w14:textId="77777777" w:rsidR="00CD4446" w:rsidRPr="005C15A9"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w:t>
      </w:r>
      <w:r w:rsidRPr="005C15A9">
        <w:rPr>
          <w:rFonts w:ascii="Times New Roman" w:eastAsia="Times New Roman" w:hAnsi="Times New Roman" w:cs="Times New Roman"/>
          <w:kern w:val="0"/>
          <w:sz w:val="24"/>
          <w:szCs w:val="20"/>
          <w14:ligatures w14:val="none"/>
        </w:rPr>
        <w:lastRenderedPageBreak/>
        <w:t xml:space="preserve">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322"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323" w:author="Oncor 051325" w:date="2025-05-08T10:19:00Z">
        <w:r>
          <w:rPr>
            <w:rFonts w:ascii="Times New Roman" w:eastAsia="Times New Roman" w:hAnsi="Times New Roman" w:cs="Times New Roman"/>
            <w:kern w:val="0"/>
            <w:sz w:val="24"/>
            <w:szCs w:val="20"/>
            <w14:ligatures w14:val="none"/>
          </w:rPr>
          <w:t>ed</w:t>
        </w:r>
      </w:ins>
      <w:ins w:id="324" w:author="ERCOT" w:date="2024-11-19T11:06:00Z">
        <w:del w:id="325" w:author="Oncor 051325" w:date="2025-05-08T10:19:00Z">
          <w:r w:rsidDel="002F49B7">
            <w:rPr>
              <w:rFonts w:ascii="Times New Roman" w:eastAsia="Times New Roman" w:hAnsi="Times New Roman" w:cs="Times New Roman"/>
              <w:kern w:val="0"/>
              <w:sz w:val="24"/>
              <w:szCs w:val="20"/>
              <w14:ligatures w14:val="none"/>
            </w:rPr>
            <w:delText>ion</w:delText>
          </w:r>
        </w:del>
      </w:ins>
      <w:del w:id="326"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327" w:author="ERCOT" w:date="2024-11-19T11:06:00Z">
        <w:r>
          <w:rPr>
            <w:rFonts w:ascii="Times New Roman" w:eastAsia="Times New Roman" w:hAnsi="Times New Roman" w:cs="Times New Roman"/>
            <w:kern w:val="0"/>
            <w:sz w:val="24"/>
            <w:szCs w:val="20"/>
            <w14:ligatures w14:val="none"/>
          </w:rPr>
          <w:t>or</w:t>
        </w:r>
      </w:ins>
      <w:del w:id="328"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329"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330"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rsidRPr="005C15A9" w14:paraId="5A50D6AF" w14:textId="77777777" w:rsidTr="005465CD">
        <w:tc>
          <w:tcPr>
            <w:tcW w:w="9558" w:type="dxa"/>
            <w:shd w:val="pct12" w:color="auto" w:fill="auto"/>
          </w:tcPr>
          <w:p w14:paraId="245CA436" w14:textId="77777777" w:rsidR="00CD4446" w:rsidRPr="005C15A9" w:rsidRDefault="00CD4446" w:rsidP="005465CD">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11147ECA" w14:textId="77777777" w:rsidR="00CD4446" w:rsidRPr="005C15A9" w:rsidRDefault="00CD4446" w:rsidP="005465CD">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331" w:author="ERCOT" w:date="2024-12-18T12:4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332" w:author="ERCOT" w:date="2024-12-18T12:46:00Z">
              <w:r>
                <w:rPr>
                  <w:rFonts w:ascii="Times New Roman" w:eastAsia="Times New Roman" w:hAnsi="Times New Roman" w:cs="Times New Roman"/>
                  <w:kern w:val="0"/>
                  <w:sz w:val="24"/>
                  <w:szCs w:val="20"/>
                  <w14:ligatures w14:val="none"/>
                </w:rPr>
                <w:t>ion</w:t>
              </w:r>
            </w:ins>
            <w:del w:id="333"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334" w:author="ERCOT" w:date="2024-12-18T12:46:00Z">
              <w:r>
                <w:rPr>
                  <w:rFonts w:ascii="Times New Roman" w:eastAsia="Times New Roman" w:hAnsi="Times New Roman" w:cs="Times New Roman"/>
                  <w:kern w:val="0"/>
                  <w:sz w:val="24"/>
                  <w:szCs w:val="20"/>
                  <w14:ligatures w14:val="none"/>
                </w:rPr>
                <w:t>or</w:t>
              </w:r>
            </w:ins>
            <w:del w:id="335"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336" w:author="ERCOT" w:date="2024-12-18T12:4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337"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6A48E677" w14:textId="77777777" w:rsidR="00CD4446" w:rsidRPr="005C15A9" w:rsidRDefault="00CD4446" w:rsidP="00CD4446">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09BE5CD8" w14:textId="77777777" w:rsidR="00CD4446" w:rsidRPr="005C15A9"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lastRenderedPageBreak/>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rsidRPr="005C15A9" w14:paraId="4AD552ED" w14:textId="77777777" w:rsidTr="005465CD">
        <w:tc>
          <w:tcPr>
            <w:tcW w:w="9558" w:type="dxa"/>
            <w:shd w:val="pct12" w:color="auto" w:fill="auto"/>
          </w:tcPr>
          <w:p w14:paraId="66FC7660" w14:textId="77777777" w:rsidR="00CD4446" w:rsidRPr="005C15A9" w:rsidRDefault="00CD4446" w:rsidP="005465CD">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7E562BA5" w14:textId="77777777" w:rsidR="00CD4446" w:rsidRPr="005C15A9" w:rsidRDefault="00CD4446" w:rsidP="005465CD">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w:t>
            </w:r>
            <w:proofErr w:type="gramStart"/>
            <w:r w:rsidRPr="005C15A9">
              <w:rPr>
                <w:rFonts w:ascii="Times New Roman" w:eastAsia="Times New Roman" w:hAnsi="Times New Roman" w:cs="Times New Roman"/>
                <w:kern w:val="0"/>
                <w:sz w:val="24"/>
                <w:szCs w:val="20"/>
                <w14:ligatures w14:val="none"/>
              </w:rPr>
              <w:t>SOESS</w:t>
            </w:r>
            <w:proofErr w:type="gramEnd"/>
            <w:r w:rsidRPr="005C15A9">
              <w:rPr>
                <w:rFonts w:ascii="Times New Roman" w:eastAsia="Times New Roman" w:hAnsi="Times New Roman" w:cs="Times New Roman"/>
                <w:kern w:val="0"/>
                <w:sz w:val="24"/>
                <w:szCs w:val="20"/>
                <w14:ligatures w14:val="none"/>
              </w:rPr>
              <w:t xml:space="preserve"> within 90 days of the date the Generation Resource, </w:t>
            </w:r>
            <w:proofErr w:type="gramStart"/>
            <w:r w:rsidRPr="005C15A9">
              <w:rPr>
                <w:rFonts w:ascii="Times New Roman" w:eastAsia="Times New Roman" w:hAnsi="Times New Roman" w:cs="Times New Roman"/>
                <w:kern w:val="0"/>
                <w:sz w:val="24"/>
                <w:szCs w:val="20"/>
                <w14:ligatures w14:val="none"/>
              </w:rPr>
              <w:t>ESR, SOG</w:t>
            </w:r>
            <w:proofErr w:type="gramEnd"/>
            <w:r w:rsidRPr="005C15A9">
              <w:rPr>
                <w:rFonts w:ascii="Times New Roman" w:eastAsia="Times New Roman" w:hAnsi="Times New Roman" w:cs="Times New Roman"/>
                <w:kern w:val="0"/>
                <w:sz w:val="24"/>
                <w:szCs w:val="20"/>
                <w14:ligatures w14:val="none"/>
              </w:rPr>
              <w:t>,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74DB1CD8" w14:textId="77777777" w:rsidR="00CD4446" w:rsidRPr="005C15A9" w:rsidRDefault="00CD4446" w:rsidP="00CD4446">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14EE8701" w14:textId="77777777" w:rsidR="00CD4446" w:rsidRPr="005C15A9"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w:t>
      </w:r>
      <w:r w:rsidRPr="005C15A9">
        <w:rPr>
          <w:rFonts w:ascii="Times New Roman" w:eastAsia="Times New Roman" w:hAnsi="Times New Roman" w:cs="Times New Roman"/>
          <w:kern w:val="0"/>
          <w:sz w:val="24"/>
          <w:szCs w:val="20"/>
          <w14:ligatures w14:val="none"/>
        </w:rPr>
        <w:lastRenderedPageBreak/>
        <w:t>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1DBDE0A5" w14:textId="77777777" w:rsidR="00CD4446" w:rsidRPr="005C15A9"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 xml:space="preserve">The requirements of Planning Guide Section 5.3.5, ERCOT Quarterly Stability Assessment, if applicable, have not been completed for </w:t>
      </w:r>
      <w:proofErr w:type="gramStart"/>
      <w:r w:rsidRPr="005C15A9">
        <w:rPr>
          <w:rFonts w:ascii="Times New Roman" w:eastAsia="Times New Roman" w:hAnsi="Times New Roman" w:cs="Times New Roman"/>
          <w:kern w:val="0"/>
          <w:sz w:val="24"/>
          <w:szCs w:val="20"/>
          <w14:ligatures w14:val="none"/>
        </w:rPr>
        <w:t>the Generation</w:t>
      </w:r>
      <w:proofErr w:type="gramEnd"/>
      <w:r w:rsidRPr="005C15A9">
        <w:rPr>
          <w:rFonts w:ascii="Times New Roman" w:eastAsia="Times New Roman" w:hAnsi="Times New Roman" w:cs="Times New Roman"/>
          <w:kern w:val="0"/>
          <w:sz w:val="24"/>
          <w:szCs w:val="20"/>
          <w14:ligatures w14:val="none"/>
        </w:rPr>
        <w:t xml:space="preserve">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185FE506" w14:textId="77777777" w:rsidR="00CD4446" w:rsidRPr="005C15A9"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rsidRPr="009733D9" w14:paraId="53347859" w14:textId="77777777" w:rsidTr="005465CD">
        <w:tc>
          <w:tcPr>
            <w:tcW w:w="9558" w:type="dxa"/>
            <w:shd w:val="pct12" w:color="auto" w:fill="auto"/>
          </w:tcPr>
          <w:p w14:paraId="31E1CACE" w14:textId="77777777" w:rsidR="00CD4446" w:rsidRPr="00486ABE" w:rsidRDefault="00CD4446" w:rsidP="005465CD">
            <w:pPr>
              <w:spacing w:before="120" w:after="240"/>
              <w:rPr>
                <w:rFonts w:ascii="Times New Roman" w:hAnsi="Times New Roman" w:cs="Times New Roman"/>
                <w:b/>
                <w:i/>
                <w:iCs/>
                <w:sz w:val="24"/>
                <w:szCs w:val="28"/>
              </w:rPr>
            </w:pPr>
            <w:r w:rsidRPr="00486ABE">
              <w:rPr>
                <w:rFonts w:ascii="Times New Roman" w:hAnsi="Times New Roman" w:cs="Times New Roman"/>
                <w:b/>
                <w:i/>
                <w:iCs/>
                <w:sz w:val="24"/>
                <w:szCs w:val="28"/>
              </w:rPr>
              <w:t xml:space="preserve">[NPRR995 and NPRR1234:  Replace applicable portions of paragraph (4) above with the following upon system implementation:] </w:t>
            </w:r>
          </w:p>
          <w:p w14:paraId="3E2E2072" w14:textId="77777777" w:rsidR="00CD4446" w:rsidRPr="00486ABE" w:rsidRDefault="00CD4446" w:rsidP="005465CD">
            <w:pPr>
              <w:spacing w:after="240"/>
              <w:ind w:left="720" w:hanging="720"/>
              <w:rPr>
                <w:rFonts w:ascii="Times New Roman" w:hAnsi="Times New Roman" w:cs="Times New Roman"/>
                <w:sz w:val="24"/>
                <w:szCs w:val="24"/>
              </w:rPr>
            </w:pPr>
            <w:r w:rsidRPr="00486ABE">
              <w:rPr>
                <w:rFonts w:ascii="Times New Roman" w:hAnsi="Times New Roman" w:cs="Times New Roman"/>
                <w:sz w:val="24"/>
                <w:szCs w:val="24"/>
              </w:rPr>
              <w:t>(4)</w:t>
            </w:r>
            <w:r w:rsidRPr="00486ABE">
              <w:rPr>
                <w:rFonts w:ascii="Times New Roman" w:hAnsi="Times New Roman" w:cs="Times New Roman"/>
                <w:sz w:val="24"/>
                <w:szCs w:val="24"/>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A9F8691" w14:textId="77777777" w:rsidR="00CD4446" w:rsidRPr="00486ABE" w:rsidRDefault="00CD4446" w:rsidP="005465CD">
            <w:pPr>
              <w:spacing w:after="240"/>
              <w:ind w:left="1440" w:hanging="720"/>
              <w:rPr>
                <w:rFonts w:ascii="Times New Roman" w:hAnsi="Times New Roman" w:cs="Times New Roman"/>
                <w:sz w:val="24"/>
                <w:szCs w:val="24"/>
              </w:rPr>
            </w:pPr>
            <w:r w:rsidRPr="00486ABE">
              <w:rPr>
                <w:rFonts w:ascii="Times New Roman" w:hAnsi="Times New Roman" w:cs="Times New Roman"/>
                <w:sz w:val="24"/>
                <w:szCs w:val="24"/>
              </w:rPr>
              <w:t>(a)</w:t>
            </w:r>
            <w:r w:rsidRPr="00486ABE">
              <w:rPr>
                <w:rFonts w:ascii="Times New Roman" w:hAnsi="Times New Roman" w:cs="Times New Roman"/>
                <w:sz w:val="24"/>
                <w:szCs w:val="24"/>
              </w:rPr>
              <w:tab/>
              <w:t>Pursuant to paragraph (3) above, ERCOT has reasonably determined that the Generation Resource, ESR, SOTG,</w:t>
            </w:r>
            <w:r w:rsidRPr="00486ABE">
              <w:rPr>
                <w:rFonts w:ascii="Times New Roman" w:hAnsi="Times New Roman" w:cs="Times New Roman"/>
                <w:iCs/>
                <w:sz w:val="24"/>
                <w:szCs w:val="24"/>
              </w:rPr>
              <w:t xml:space="preserve"> SOTSG, or SOTESS</w:t>
            </w:r>
            <w:r w:rsidRPr="00486ABE">
              <w:rPr>
                <w:rFonts w:ascii="Times New Roman" w:hAnsi="Times New Roman" w:cs="Times New Roman"/>
                <w:sz w:val="24"/>
                <w:szCs w:val="24"/>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486ABE">
              <w:rPr>
                <w:rFonts w:ascii="Times New Roman" w:hAnsi="Times New Roman" w:cs="Times New Roman"/>
                <w:iCs/>
                <w:sz w:val="24"/>
                <w:szCs w:val="24"/>
              </w:rPr>
              <w:t xml:space="preserve"> SOTSG, or SOTESS</w:t>
            </w:r>
            <w:r w:rsidRPr="00486ABE">
              <w:rPr>
                <w:rFonts w:ascii="Times New Roman" w:hAnsi="Times New Roman" w:cs="Times New Roman"/>
                <w:sz w:val="24"/>
                <w:szCs w:val="24"/>
              </w:rPr>
              <w:t xml:space="preserve"> can comply with these standards;</w:t>
            </w:r>
          </w:p>
          <w:p w14:paraId="24FA114A" w14:textId="77777777" w:rsidR="00CD4446" w:rsidRPr="00486ABE" w:rsidRDefault="00CD4446" w:rsidP="005465CD">
            <w:pPr>
              <w:spacing w:after="240"/>
              <w:ind w:left="1440" w:hanging="720"/>
              <w:rPr>
                <w:rFonts w:ascii="Times New Roman" w:hAnsi="Times New Roman" w:cs="Times New Roman"/>
                <w:sz w:val="24"/>
                <w:szCs w:val="24"/>
              </w:rPr>
            </w:pPr>
            <w:r w:rsidRPr="00486ABE">
              <w:rPr>
                <w:rFonts w:ascii="Times New Roman" w:hAnsi="Times New Roman" w:cs="Times New Roman"/>
                <w:sz w:val="24"/>
                <w:szCs w:val="24"/>
              </w:rPr>
              <w:t>(b)</w:t>
            </w:r>
            <w:r w:rsidRPr="00486ABE">
              <w:rPr>
                <w:rFonts w:ascii="Times New Roman" w:hAnsi="Times New Roman" w:cs="Times New Roman"/>
                <w:sz w:val="24"/>
                <w:szCs w:val="24"/>
              </w:rPr>
              <w:tab/>
              <w:t>The requirements of Planning Guide Section 5.3.5, ERCOT Quarterly Stability Assessment, if applicable, have not been completed for the Generation Resource, ESR, SOTG,</w:t>
            </w:r>
            <w:r w:rsidRPr="00486ABE">
              <w:rPr>
                <w:rFonts w:ascii="Times New Roman" w:hAnsi="Times New Roman" w:cs="Times New Roman"/>
                <w:iCs/>
                <w:sz w:val="24"/>
                <w:szCs w:val="24"/>
              </w:rPr>
              <w:t xml:space="preserve"> SOTSG, or SOTESS</w:t>
            </w:r>
            <w:r w:rsidRPr="00486ABE">
              <w:rPr>
                <w:rFonts w:ascii="Times New Roman" w:hAnsi="Times New Roman" w:cs="Times New Roman"/>
                <w:sz w:val="24"/>
                <w:szCs w:val="24"/>
              </w:rPr>
              <w:t>; or</w:t>
            </w:r>
          </w:p>
          <w:p w14:paraId="28760898" w14:textId="77777777" w:rsidR="00CD4446" w:rsidRPr="009733D9" w:rsidRDefault="00CD4446" w:rsidP="005465CD">
            <w:pPr>
              <w:spacing w:after="240"/>
              <w:ind w:left="1440" w:hanging="720"/>
            </w:pPr>
            <w:r w:rsidRPr="00486ABE">
              <w:rPr>
                <w:rFonts w:ascii="Times New Roman" w:hAnsi="Times New Roman" w:cs="Times New Roman"/>
                <w:sz w:val="24"/>
                <w:szCs w:val="24"/>
              </w:rPr>
              <w:t>(c)</w:t>
            </w:r>
            <w:r w:rsidRPr="00486ABE">
              <w:rPr>
                <w:rFonts w:ascii="Times New Roman" w:hAnsi="Times New Roman" w:cs="Times New Roman"/>
                <w:sz w:val="24"/>
                <w:szCs w:val="24"/>
              </w:rPr>
              <w:tab/>
              <w:t xml:space="preserve">Any required </w:t>
            </w:r>
            <w:proofErr w:type="spellStart"/>
            <w:r w:rsidRPr="00486ABE">
              <w:rPr>
                <w:rFonts w:ascii="Times New Roman" w:hAnsi="Times New Roman" w:cs="Times New Roman"/>
                <w:sz w:val="24"/>
                <w:szCs w:val="24"/>
              </w:rPr>
              <w:t>Subsynchronous</w:t>
            </w:r>
            <w:proofErr w:type="spellEnd"/>
            <w:r w:rsidRPr="00486ABE">
              <w:rPr>
                <w:rFonts w:ascii="Times New Roman" w:hAnsi="Times New Roman" w:cs="Times New Roman"/>
                <w:sz w:val="24"/>
                <w:szCs w:val="24"/>
              </w:rPr>
              <w:t xml:space="preserve"> Resonance (SSR) studies, </w:t>
            </w:r>
            <w:proofErr w:type="spellStart"/>
            <w:r w:rsidRPr="00486ABE">
              <w:rPr>
                <w:rFonts w:ascii="Times New Roman" w:hAnsi="Times New Roman" w:cs="Times New Roman"/>
                <w:sz w:val="24"/>
                <w:szCs w:val="24"/>
              </w:rPr>
              <w:t>Subsynchronous</w:t>
            </w:r>
            <w:proofErr w:type="spellEnd"/>
            <w:r w:rsidRPr="00486ABE">
              <w:rPr>
                <w:rFonts w:ascii="Times New Roman" w:hAnsi="Times New Roman" w:cs="Times New Roman"/>
                <w:sz w:val="24"/>
                <w:szCs w:val="24"/>
              </w:rPr>
              <w:t xml:space="preserve"> Oscillation (SSO) Mitigation plan, SSO Protection, and SSR monitoring if required, have not been completed and approved by ERCOT.</w:t>
            </w:r>
          </w:p>
        </w:tc>
      </w:tr>
    </w:tbl>
    <w:p w14:paraId="1EF9D2F7" w14:textId="77777777" w:rsidR="00CD4446" w:rsidRPr="005C15A9" w:rsidRDefault="00CD4446" w:rsidP="00CD4446">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 xml:space="preserve"> (5)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711EFF08" w14:textId="77777777" w:rsidR="00CD4446"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14:paraId="7CA1A1BB" w14:textId="77777777" w:rsidTr="005465CD">
        <w:tc>
          <w:tcPr>
            <w:tcW w:w="9332" w:type="dxa"/>
            <w:shd w:val="pct12" w:color="auto" w:fill="auto"/>
          </w:tcPr>
          <w:p w14:paraId="4D2AC3AD" w14:textId="77777777" w:rsidR="00CD4446" w:rsidRPr="00B35DA1" w:rsidRDefault="00CD4446" w:rsidP="005465CD">
            <w:pPr>
              <w:pStyle w:val="Instructions"/>
              <w:spacing w:before="120"/>
            </w:pPr>
            <w:r>
              <w:rPr>
                <w:iCs/>
              </w:rPr>
              <w:lastRenderedPageBreak/>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5FC673A0" w14:textId="77777777" w:rsidR="00CD4446" w:rsidRDefault="00CD4446" w:rsidP="00CD4446">
      <w:pPr>
        <w:pStyle w:val="H2"/>
        <w:spacing w:before="480"/>
      </w:pPr>
      <w:bookmarkStart w:id="338" w:name="_Toc267401777"/>
      <w:bookmarkStart w:id="339" w:name="_Toc416434613"/>
      <w:bookmarkStart w:id="340" w:name="_Toc463443992"/>
      <w:r>
        <w:t>18.2</w:t>
      </w:r>
      <w:r>
        <w:tab/>
        <w:t>Methodology</w:t>
      </w:r>
      <w:bookmarkEnd w:id="338"/>
      <w:bookmarkEnd w:id="339"/>
      <w:bookmarkEnd w:id="340"/>
    </w:p>
    <w:p w14:paraId="5B4EA228" w14:textId="77777777" w:rsidR="00CD4446" w:rsidRPr="00DF3813"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72AFBAFC" w14:textId="77777777" w:rsidR="00CD4446" w:rsidRPr="00DF3813"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5AA5494F" w14:textId="77777777" w:rsidR="00CD4446" w:rsidRPr="00DF3813"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11FA4DF8" w14:textId="77777777" w:rsidR="00CD4446" w:rsidRPr="00DF3813" w:rsidRDefault="00CD4446" w:rsidP="00CD4446">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4A8DD6A5" w14:textId="77777777" w:rsidR="00CD4446" w:rsidRPr="00DF3813" w:rsidRDefault="00CD4446" w:rsidP="00CD4446">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3E705095" w14:textId="77777777" w:rsidR="00CD4446" w:rsidRPr="00DF3813"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75D03965" w14:textId="77777777" w:rsidR="00CD4446" w:rsidRPr="00DF3813"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5036CCA7" w14:textId="77777777" w:rsidR="00CD4446" w:rsidRPr="00DF3813" w:rsidRDefault="00CD4446" w:rsidP="00CD4446">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CD4446" w:rsidRPr="00DF3813" w14:paraId="6D38C68C" w14:textId="77777777" w:rsidTr="005465CD">
        <w:trPr>
          <w:jc w:val="center"/>
        </w:trPr>
        <w:tc>
          <w:tcPr>
            <w:tcW w:w="3192" w:type="dxa"/>
          </w:tcPr>
          <w:p w14:paraId="61561156" w14:textId="77777777" w:rsidR="00CD4446" w:rsidRPr="00DF3813" w:rsidRDefault="00CD4446" w:rsidP="005465CD">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3DE3F4F2"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CD4446" w:rsidRPr="00DF3813" w14:paraId="60D49916" w14:textId="77777777" w:rsidTr="005465CD">
        <w:trPr>
          <w:jc w:val="center"/>
        </w:trPr>
        <w:tc>
          <w:tcPr>
            <w:tcW w:w="3192" w:type="dxa"/>
          </w:tcPr>
          <w:p w14:paraId="3625D282"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6409A38F"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CD4446" w:rsidRPr="00DF3813" w14:paraId="3B817CB8" w14:textId="77777777" w:rsidTr="005465CD">
        <w:trPr>
          <w:jc w:val="center"/>
        </w:trPr>
        <w:tc>
          <w:tcPr>
            <w:tcW w:w="3192" w:type="dxa"/>
          </w:tcPr>
          <w:p w14:paraId="5701CFA9"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341"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342" w:author="ERCOT" w:date="2024-11-19T11:07:00Z">
              <w:r>
                <w:rPr>
                  <w:rFonts w:ascii="Times New Roman" w:eastAsia="Times New Roman" w:hAnsi="Times New Roman" w:cs="Times New Roman"/>
                  <w:iCs/>
                  <w:kern w:val="0"/>
                  <w:sz w:val="24"/>
                  <w:szCs w:val="20"/>
                  <w14:ligatures w14:val="none"/>
                </w:rPr>
                <w:t>or</w:t>
              </w:r>
            </w:ins>
            <w:del w:id="343"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344"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7B886B18"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CD4446" w:rsidRPr="00DF3813" w14:paraId="4E436A3A" w14:textId="77777777" w:rsidTr="005465CD">
        <w:trPr>
          <w:jc w:val="center"/>
        </w:trPr>
        <w:tc>
          <w:tcPr>
            <w:tcW w:w="3192" w:type="dxa"/>
          </w:tcPr>
          <w:p w14:paraId="719A6234"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4AB64A0B"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0B4F11EF" w14:textId="77777777" w:rsidR="00CD4446" w:rsidRPr="00DF3813" w:rsidRDefault="00CD4446" w:rsidP="00CD4446">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345" w:name="_Toc267401780"/>
      <w:bookmarkStart w:id="346" w:name="_Toc416434616"/>
      <w:bookmarkStart w:id="347"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348"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349" w:author="ERCOT" w:date="2024-11-01T14:00:00Z">
        <w:r>
          <w:rPr>
            <w:rFonts w:ascii="Times New Roman" w:eastAsia="Times New Roman" w:hAnsi="Times New Roman" w:cs="Times New Roman"/>
            <w:b/>
            <w:bCs/>
            <w:snapToGrid w:val="0"/>
            <w:kern w:val="0"/>
            <w:sz w:val="24"/>
            <w:szCs w:val="20"/>
            <w14:ligatures w14:val="none"/>
          </w:rPr>
          <w:t>or</w:t>
        </w:r>
      </w:ins>
      <w:del w:id="350"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345"/>
      <w:bookmarkEnd w:id="346"/>
      <w:bookmarkEnd w:id="347"/>
    </w:p>
    <w:p w14:paraId="736FAFA6" w14:textId="77777777" w:rsidR="00CD4446" w:rsidRPr="00DF3813"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1EB26B7E" w14:textId="77777777" w:rsidR="00CD4446" w:rsidRPr="00DF3813" w:rsidRDefault="00CD4446" w:rsidP="00CD4446">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351" w:name="_Toc267401781"/>
      <w:bookmarkStart w:id="352" w:name="_Toc416434617"/>
      <w:bookmarkStart w:id="353"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354"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lastRenderedPageBreak/>
        <w:t>Distributed Generat</w:t>
      </w:r>
      <w:ins w:id="355" w:author="ERCOT" w:date="2024-11-01T14:01:00Z">
        <w:r>
          <w:rPr>
            <w:rFonts w:ascii="Times New Roman" w:eastAsia="Times New Roman" w:hAnsi="Times New Roman" w:cs="Times New Roman"/>
            <w:b/>
            <w:iCs/>
            <w:snapToGrid w:val="0"/>
            <w:kern w:val="0"/>
            <w:sz w:val="24"/>
            <w:szCs w:val="20"/>
            <w14:ligatures w14:val="none"/>
          </w:rPr>
          <w:t>or</w:t>
        </w:r>
      </w:ins>
      <w:del w:id="356"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351"/>
      <w:bookmarkEnd w:id="352"/>
      <w:bookmarkEnd w:id="353"/>
    </w:p>
    <w:p w14:paraId="0E7B03D7" w14:textId="72F81A95" w:rsidR="00D56D80" w:rsidRPr="00CD4446"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w:t>
      </w:r>
      <w:proofErr w:type="gramStart"/>
      <w:r w:rsidRPr="00DF3813">
        <w:rPr>
          <w:rFonts w:ascii="Times New Roman" w:eastAsia="Times New Roman" w:hAnsi="Times New Roman" w:cs="Times New Roman"/>
          <w:iCs/>
          <w:kern w:val="0"/>
          <w:sz w:val="24"/>
          <w:szCs w:val="20"/>
          <w14:ligatures w14:val="none"/>
        </w:rPr>
        <w:t>metered Loads</w:t>
      </w:r>
      <w:proofErr w:type="gramEnd"/>
      <w:r w:rsidRPr="00DF3813">
        <w:rPr>
          <w:rFonts w:ascii="Times New Roman" w:eastAsia="Times New Roman" w:hAnsi="Times New Roman" w:cs="Times New Roman"/>
          <w:iCs/>
          <w:kern w:val="0"/>
          <w:sz w:val="24"/>
          <w:szCs w:val="20"/>
          <w14:ligatures w14:val="none"/>
        </w:rPr>
        <w:t xml:space="preserve"> that utilize</w:t>
      </w:r>
      <w:ins w:id="357" w:author="ERCOT" w:date="2024-11-01T15:10:00Z">
        <w:r>
          <w:rPr>
            <w:rFonts w:ascii="Times New Roman" w:eastAsia="Times New Roman" w:hAnsi="Times New Roman" w:cs="Times New Roman"/>
            <w:iCs/>
            <w:kern w:val="0"/>
            <w:sz w:val="24"/>
            <w:szCs w:val="20"/>
            <w14:ligatures w14:val="none"/>
          </w:rPr>
          <w:t xml:space="preserve"> Unregistered</w:t>
        </w:r>
      </w:ins>
      <w:ins w:id="358"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359"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360"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while engineering estimates and/or generation models may be integrated as well or otherwise utilized.</w:t>
      </w:r>
    </w:p>
    <w:sectPr w:rsidR="00D56D80" w:rsidRPr="00CD4446">
      <w:headerReference w:type="default" r:id="rId23"/>
      <w:footerReference w:type="default" r:id="rId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1" w:author="ERCOT Market Rules" w:date="2025-07-16T14:17:00Z" w:initials="CP">
    <w:p w14:paraId="6C8CF8DD" w14:textId="061C9CB2" w:rsidR="00CD4446" w:rsidRDefault="00CD4446">
      <w:pPr>
        <w:pStyle w:val="CommentText"/>
      </w:pPr>
      <w:r>
        <w:rPr>
          <w:rStyle w:val="CommentReference"/>
        </w:rPr>
        <w:annotationRef/>
      </w:r>
      <w:r>
        <w:t>Please note NPRR1283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8CF8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F432A3" w16cex:dateUtc="2025-07-16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8CF8DD" w16cid:durableId="2DF432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CEB59" w14:textId="77777777" w:rsidR="00AE3E1E" w:rsidRDefault="00AE3E1E" w:rsidP="004C1A34">
      <w:pPr>
        <w:spacing w:after="0" w:line="240" w:lineRule="auto"/>
      </w:pPr>
      <w:r>
        <w:separator/>
      </w:r>
    </w:p>
  </w:endnote>
  <w:endnote w:type="continuationSeparator" w:id="0">
    <w:p w14:paraId="131B409D" w14:textId="77777777" w:rsidR="00AE3E1E" w:rsidRDefault="00AE3E1E"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6DC32B28"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w:t>
    </w:r>
    <w:r w:rsidR="00F91520">
      <w:rPr>
        <w:rFonts w:ascii="Arial" w:eastAsia="Times New Roman" w:hAnsi="Arial" w:cs="Arial"/>
        <w:kern w:val="0"/>
        <w:sz w:val="18"/>
        <w:szCs w:val="24"/>
        <w14:ligatures w14:val="none"/>
      </w:rPr>
      <w:t>1</w:t>
    </w:r>
    <w:r w:rsidR="0027027D">
      <w:rPr>
        <w:rFonts w:ascii="Arial" w:eastAsia="Times New Roman" w:hAnsi="Arial" w:cs="Arial"/>
        <w:kern w:val="0"/>
        <w:sz w:val="18"/>
        <w:szCs w:val="24"/>
        <w14:ligatures w14:val="none"/>
      </w:rPr>
      <w:t>4 PRS Report</w:t>
    </w:r>
    <w:r w:rsidR="004C1A34" w:rsidRPr="004C1A34">
      <w:rPr>
        <w:rFonts w:ascii="Arial" w:eastAsia="Times New Roman" w:hAnsi="Arial" w:cs="Arial"/>
        <w:kern w:val="0"/>
        <w:sz w:val="18"/>
        <w:szCs w:val="24"/>
        <w14:ligatures w14:val="none"/>
      </w:rPr>
      <w:t xml:space="preserve"> </w:t>
    </w:r>
    <w:r w:rsidR="0027027D">
      <w:rPr>
        <w:rFonts w:ascii="Arial" w:eastAsia="Times New Roman" w:hAnsi="Arial" w:cs="Arial"/>
        <w:kern w:val="0"/>
        <w:sz w:val="18"/>
        <w:szCs w:val="24"/>
        <w14:ligatures w14:val="none"/>
      </w:rPr>
      <w:t>0</w:t>
    </w:r>
    <w:r w:rsidR="00F91520">
      <w:rPr>
        <w:rFonts w:ascii="Arial" w:eastAsia="Times New Roman" w:hAnsi="Arial" w:cs="Arial"/>
        <w:kern w:val="0"/>
        <w:sz w:val="18"/>
        <w:szCs w:val="24"/>
        <w14:ligatures w14:val="none"/>
      </w:rPr>
      <w:t>716</w:t>
    </w:r>
    <w:r w:rsidR="0027027D">
      <w:rPr>
        <w:rFonts w:ascii="Arial" w:eastAsia="Times New Roman" w:hAnsi="Arial" w:cs="Arial"/>
        <w:kern w:val="0"/>
        <w:sz w:val="18"/>
        <w:szCs w:val="24"/>
        <w14:ligatures w14:val="none"/>
      </w:rPr>
      <w:t>25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96787" w14:textId="77777777" w:rsidR="00AE3E1E" w:rsidRDefault="00AE3E1E" w:rsidP="004C1A34">
      <w:pPr>
        <w:spacing w:after="0" w:line="240" w:lineRule="auto"/>
      </w:pPr>
      <w:r>
        <w:separator/>
      </w:r>
    </w:p>
  </w:footnote>
  <w:footnote w:type="continuationSeparator" w:id="0">
    <w:p w14:paraId="5C113B61" w14:textId="77777777" w:rsidR="00AE3E1E" w:rsidRDefault="00AE3E1E"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748D24A1" w:rsidR="004C1A34" w:rsidRPr="004C1A34" w:rsidRDefault="0027027D"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704987224">
    <w:abstractNumId w:val="0"/>
  </w:num>
  <w:num w:numId="2" w16cid:durableId="355161192">
    <w:abstractNumId w:val="2"/>
  </w:num>
  <w:num w:numId="3" w16cid:durableId="20502519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PRS 071625">
    <w15:presenceInfo w15:providerId="None" w15:userId="PRS 071625"/>
  </w15:person>
  <w15:person w15:author="Joint Commenters 071425">
    <w15:presenceInfo w15:providerId="None" w15:userId="Joint Commenters 071425"/>
  </w15:person>
  <w15:person w15:author="ERCOT Market Rules">
    <w15:presenceInfo w15:providerId="None" w15:userId="ERCOT Market Rules"/>
  </w15:person>
  <w15:person w15:author="ERCOT 051425">
    <w15:presenceInfo w15:providerId="None" w15:userId="ERCOT 051425"/>
  </w15:person>
  <w15:person w15:author="ERCOT 052925">
    <w15:presenceInfo w15:providerId="None" w15:userId="ERCOT 05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2141E"/>
    <w:rsid w:val="00064B73"/>
    <w:rsid w:val="000954A5"/>
    <w:rsid w:val="000B385B"/>
    <w:rsid w:val="000C1A07"/>
    <w:rsid w:val="000C5D93"/>
    <w:rsid w:val="000F1646"/>
    <w:rsid w:val="00111680"/>
    <w:rsid w:val="00140AEA"/>
    <w:rsid w:val="00160DEC"/>
    <w:rsid w:val="001614FD"/>
    <w:rsid w:val="001825E9"/>
    <w:rsid w:val="0019063F"/>
    <w:rsid w:val="00190DA7"/>
    <w:rsid w:val="001B0F3C"/>
    <w:rsid w:val="001E7591"/>
    <w:rsid w:val="001F1C32"/>
    <w:rsid w:val="00237483"/>
    <w:rsid w:val="00243DEC"/>
    <w:rsid w:val="0025706E"/>
    <w:rsid w:val="0027027D"/>
    <w:rsid w:val="002D2CF4"/>
    <w:rsid w:val="00302ABD"/>
    <w:rsid w:val="0030728E"/>
    <w:rsid w:val="00316B49"/>
    <w:rsid w:val="00336FC1"/>
    <w:rsid w:val="0034484D"/>
    <w:rsid w:val="00361645"/>
    <w:rsid w:val="00410427"/>
    <w:rsid w:val="00417867"/>
    <w:rsid w:val="004226B9"/>
    <w:rsid w:val="00434674"/>
    <w:rsid w:val="004778CE"/>
    <w:rsid w:val="00477D8E"/>
    <w:rsid w:val="00496BB6"/>
    <w:rsid w:val="004C1A34"/>
    <w:rsid w:val="004F09A8"/>
    <w:rsid w:val="00502AEA"/>
    <w:rsid w:val="005C15A9"/>
    <w:rsid w:val="006048A1"/>
    <w:rsid w:val="00606E39"/>
    <w:rsid w:val="00645311"/>
    <w:rsid w:val="00682F51"/>
    <w:rsid w:val="006973C9"/>
    <w:rsid w:val="006E0C5A"/>
    <w:rsid w:val="00711F4A"/>
    <w:rsid w:val="00713568"/>
    <w:rsid w:val="00737A31"/>
    <w:rsid w:val="007878E6"/>
    <w:rsid w:val="00803CA7"/>
    <w:rsid w:val="008502D4"/>
    <w:rsid w:val="00850802"/>
    <w:rsid w:val="00874F12"/>
    <w:rsid w:val="008A09F5"/>
    <w:rsid w:val="008F3067"/>
    <w:rsid w:val="009322AD"/>
    <w:rsid w:val="00945233"/>
    <w:rsid w:val="00945898"/>
    <w:rsid w:val="00996335"/>
    <w:rsid w:val="009F335F"/>
    <w:rsid w:val="00A52EC3"/>
    <w:rsid w:val="00A63181"/>
    <w:rsid w:val="00A75DB3"/>
    <w:rsid w:val="00AA1AB8"/>
    <w:rsid w:val="00AA53A5"/>
    <w:rsid w:val="00AD3C82"/>
    <w:rsid w:val="00AD51E1"/>
    <w:rsid w:val="00AE3E1E"/>
    <w:rsid w:val="00B06C25"/>
    <w:rsid w:val="00B53585"/>
    <w:rsid w:val="00B565A3"/>
    <w:rsid w:val="00B56991"/>
    <w:rsid w:val="00BB0F5F"/>
    <w:rsid w:val="00BB5BDB"/>
    <w:rsid w:val="00BD530B"/>
    <w:rsid w:val="00C235B9"/>
    <w:rsid w:val="00C66026"/>
    <w:rsid w:val="00C824D4"/>
    <w:rsid w:val="00CD4446"/>
    <w:rsid w:val="00CD7758"/>
    <w:rsid w:val="00CE0349"/>
    <w:rsid w:val="00CE64E7"/>
    <w:rsid w:val="00D12A59"/>
    <w:rsid w:val="00D47ACC"/>
    <w:rsid w:val="00D56D80"/>
    <w:rsid w:val="00D63FBE"/>
    <w:rsid w:val="00D64546"/>
    <w:rsid w:val="00D90593"/>
    <w:rsid w:val="00D93626"/>
    <w:rsid w:val="00DF3813"/>
    <w:rsid w:val="00E11A71"/>
    <w:rsid w:val="00E56A6B"/>
    <w:rsid w:val="00E63703"/>
    <w:rsid w:val="00E76B16"/>
    <w:rsid w:val="00EA1F6D"/>
    <w:rsid w:val="00EA6FC4"/>
    <w:rsid w:val="00EA7F6B"/>
    <w:rsid w:val="00EC2FD5"/>
    <w:rsid w:val="00ED2FB2"/>
    <w:rsid w:val="00EE7F91"/>
    <w:rsid w:val="00F34145"/>
    <w:rsid w:val="00F34556"/>
    <w:rsid w:val="00F374DB"/>
    <w:rsid w:val="00F65BA9"/>
    <w:rsid w:val="00F91520"/>
    <w:rsid w:val="00FA6255"/>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customStyle="1" w:styleId="NormalArial">
    <w:name w:val="Normal+Arial"/>
    <w:basedOn w:val="Normal"/>
    <w:link w:val="NormalArialChar"/>
    <w:rsid w:val="0027027D"/>
    <w:pPr>
      <w:spacing w:after="0" w:line="240" w:lineRule="auto"/>
    </w:pPr>
    <w:rPr>
      <w:rFonts w:ascii="Arial" w:eastAsia="Times New Roman" w:hAnsi="Arial" w:cs="Times New Roman"/>
      <w:kern w:val="0"/>
      <w:sz w:val="24"/>
      <w:szCs w:val="24"/>
      <w14:ligatures w14:val="none"/>
    </w:rPr>
  </w:style>
  <w:style w:type="character" w:customStyle="1" w:styleId="NormalArialChar">
    <w:name w:val="Normal+Arial Char"/>
    <w:link w:val="NormalArial"/>
    <w:rsid w:val="0027027D"/>
    <w:rPr>
      <w:rFonts w:ascii="Arial" w:eastAsia="Times New Roman" w:hAnsi="Arial" w:cs="Times New Roman"/>
      <w:kern w:val="0"/>
      <w:sz w:val="24"/>
      <w:szCs w:val="24"/>
      <w14:ligatures w14:val="none"/>
    </w:rPr>
  </w:style>
  <w:style w:type="paragraph" w:styleId="ListParagraph">
    <w:name w:val="List Paragraph"/>
    <w:basedOn w:val="Normal"/>
    <w:uiPriority w:val="34"/>
    <w:qFormat/>
    <w:rsid w:val="00803CA7"/>
    <w:pPr>
      <w:ind w:left="720"/>
      <w:contextualSpacing/>
    </w:pPr>
  </w:style>
  <w:style w:type="paragraph" w:customStyle="1" w:styleId="Instructions">
    <w:name w:val="Instructions"/>
    <w:basedOn w:val="BodyText"/>
    <w:link w:val="InstructionsChar"/>
    <w:rsid w:val="00CD4446"/>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CD4446"/>
    <w:rPr>
      <w:rFonts w:ascii="Times New Roman" w:eastAsia="Times New Roman" w:hAnsi="Times New Roman" w:cs="Times New Roman"/>
      <w:b/>
      <w: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26"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Thinesh.Devadhas.Mohanadhas@ercot.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5"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8/08/relationships/commentsExtensible" Target="commentsExtensible.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C62E5-D6B0-4F65-9770-50F5D891E6A0}">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3.xml><?xml version="1.0" encoding="utf-8"?>
<ds:datastoreItem xmlns:ds="http://schemas.openxmlformats.org/officeDocument/2006/customXml" ds:itemID="{FBEA4897-37D0-48D2-BC0F-3A59C42AE89C}">
  <ds:schemaRefs>
    <ds:schemaRef ds:uri="http://schemas.openxmlformats.org/officeDocument/2006/bibliography"/>
  </ds:schemaRefs>
</ds:datastoreItem>
</file>

<file path=customXml/itemProps4.xml><?xml version="1.0" encoding="utf-8"?>
<ds:datastoreItem xmlns:ds="http://schemas.openxmlformats.org/officeDocument/2006/customXml" ds:itemID="{448A7F6B-41EB-439C-A977-36DAAC58F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5126</Words>
  <Characters>29222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C Phillips</cp:lastModifiedBy>
  <cp:revision>5</cp:revision>
  <dcterms:created xsi:type="dcterms:W3CDTF">2025-07-16T19:05:00Z</dcterms:created>
  <dcterms:modified xsi:type="dcterms:W3CDTF">2025-07-21T18:53:00Z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